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0E734" w14:textId="77777777" w:rsidR="0071555C" w:rsidRPr="00A2204C" w:rsidRDefault="0071555C" w:rsidP="001B3605">
      <w:pPr>
        <w:spacing w:line="276" w:lineRule="auto"/>
        <w:ind w:left="176"/>
        <w:jc w:val="both"/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C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PIT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O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LUL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X: Pl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2"/>
          <w:sz w:val="22"/>
          <w:szCs w:val="22"/>
          <w:lang w:val="pt-BR"/>
        </w:rPr>
        <w:t>n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ul de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finanțare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st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r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te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gi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i</w:t>
      </w:r>
    </w:p>
    <w:p w14:paraId="1783834C" w14:textId="77777777" w:rsidR="0071555C" w:rsidRPr="00A2204C" w:rsidRDefault="0071555C" w:rsidP="00A81639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Suma publică totală alocată Strategiei de Dezvoltare Locală a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Asociației Gal Regiunea Rediu P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răjeni este alcătuită din componenta A și Componenta B. Calcularea și stabilirea planului de finanțare al SDL are la bază următoarele:</w:t>
      </w:r>
    </w:p>
    <w:p w14:paraId="2B50A937" w14:textId="77777777" w:rsidR="0071555C" w:rsidRPr="00A2204C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i/>
          <w:color w:val="000000" w:themeColor="text1"/>
          <w:sz w:val="22"/>
          <w:szCs w:val="22"/>
          <w:lang w:val="pt-BR"/>
        </w:rPr>
        <w:t>Componenta A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– Valoarea aferentă teritoriului și populației acoperite de parteneriat, respectiv 19,84 euro/locuitor și 985,37 euro/km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50787C12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Populația GAL Regiunea Rediu Prăjeni este de 34.101 locuitori. Valoarea aferentă populației acoperite de parteneriat este de 676.563,84 euro;</w:t>
      </w:r>
    </w:p>
    <w:p w14:paraId="393C9741" w14:textId="77777777" w:rsidR="0071555C" w:rsidRPr="00211D95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Suprafața teritoriului GAL Regiunea Rediu Prăjeni este de 505,28 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.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Valoare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aferentă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teritoriului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acoperit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parteneriat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este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497.887,75 euro;</w:t>
      </w:r>
    </w:p>
    <w:p w14:paraId="648374D9" w14:textId="0F76A626" w:rsidR="0071555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totală a componentei A este de 1.174.45</w:t>
      </w:r>
      <w:r w:rsidR="002E6802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0EE62108" w14:textId="79443020" w:rsidR="00DE0079" w:rsidRDefault="00DE0079" w:rsidP="00DE0079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Valoarea totală a componentei B este de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679.550,31 euro</w:t>
      </w:r>
    </w:p>
    <w:p w14:paraId="47F73888" w14:textId="3D42396A" w:rsidR="00E75F9A" w:rsidRDefault="00E75F9A" w:rsidP="00DE0079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>
        <w:rPr>
          <w:rFonts w:ascii="Trebuchet MS" w:hAnsi="Trebuchet MS"/>
          <w:color w:val="000000" w:themeColor="text1"/>
          <w:sz w:val="22"/>
          <w:szCs w:val="22"/>
          <w:lang w:val="pt-BR"/>
        </w:rPr>
        <w:t>Conform Notificării nr. 201348/17.06.2022 transmisă de MADR DGDR AM PNDR s-a suplimentat alocarea financiară a SDL prin fonduri aferente perioadei de tranziție cu:</w:t>
      </w:r>
    </w:p>
    <w:p w14:paraId="5BCDCC66" w14:textId="68A48949" w:rsidR="00DE0079" w:rsidRDefault="00DE0079" w:rsidP="00DE0079">
      <w:pPr>
        <w:pStyle w:val="ListParagraph"/>
        <w:numPr>
          <w:ilvl w:val="1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>
        <w:rPr>
          <w:rFonts w:ascii="Trebuchet MS" w:hAnsi="Trebuchet MS"/>
          <w:color w:val="000000" w:themeColor="text1"/>
          <w:sz w:val="22"/>
          <w:szCs w:val="22"/>
          <w:lang w:val="pt-BR"/>
        </w:rPr>
        <w:t>FEADR: 286.582,86 euro</w:t>
      </w:r>
    </w:p>
    <w:p w14:paraId="0B33A517" w14:textId="4CE58731" w:rsidR="00DE0079" w:rsidRPr="00DE0079" w:rsidRDefault="00DE0079" w:rsidP="0077658E">
      <w:pPr>
        <w:pStyle w:val="ListParagraph"/>
        <w:numPr>
          <w:ilvl w:val="1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>
        <w:rPr>
          <w:rFonts w:ascii="Trebuchet MS" w:hAnsi="Trebuchet MS"/>
          <w:color w:val="000000" w:themeColor="text1"/>
          <w:sz w:val="22"/>
          <w:szCs w:val="22"/>
          <w:lang w:val="pt-BR"/>
        </w:rPr>
        <w:t>EURI: 83.592,86 euro</w:t>
      </w:r>
    </w:p>
    <w:p w14:paraId="3DE24A74" w14:textId="0895B2A9" w:rsidR="0071555C" w:rsidRPr="00211D95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În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urma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diagnostic,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swot,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indicatorilor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rezultat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stabiliți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s-au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identificat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prioritățile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ierarhizate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astfel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>:</w:t>
      </w:r>
    </w:p>
    <w:p w14:paraId="2D4F1E5B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P6: Promovarea incluziunii sociale, a reducerii sărăciei și a dezvoltării economice în zonele rurale</w:t>
      </w:r>
    </w:p>
    <w:p w14:paraId="10E07F7D" w14:textId="34A43F4B" w:rsidR="00215099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 procentuală</w:t>
      </w:r>
      <w:r w:rsidR="0021509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FEADR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DE007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52,42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>%</w:t>
      </w:r>
    </w:p>
    <w:p w14:paraId="4F4C5735" w14:textId="0CCED2E4" w:rsidR="0071555C" w:rsidRPr="00A2204C" w:rsidRDefault="00F6093E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>
        <w:rPr>
          <w:rFonts w:ascii="Trebuchet MS" w:hAnsi="Trebuchet MS"/>
          <w:color w:val="000000" w:themeColor="text1"/>
          <w:sz w:val="22"/>
          <w:szCs w:val="22"/>
          <w:lang w:val="pt-BR"/>
        </w:rPr>
        <w:t>Valoarea procentuală EURI</w:t>
      </w:r>
      <w:r w:rsidR="0021509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: </w:t>
      </w:r>
      <w:r w:rsidR="00DE007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3,76% </w:t>
      </w:r>
    </w:p>
    <w:p w14:paraId="3EBA7767" w14:textId="1C1CE82E" w:rsidR="0071555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Contribuție publică nerambursabilă</w:t>
      </w:r>
      <w:r w:rsidR="00DE007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FEADR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DE007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1.166.001,05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</w:p>
    <w:p w14:paraId="3560357E" w14:textId="6AEF69D6" w:rsidR="00DE0079" w:rsidRPr="00A2204C" w:rsidRDefault="00DE0079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Contribuție publică nerambursabilă</w:t>
      </w:r>
      <w:r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EURI: 83.592,86 euro</w:t>
      </w:r>
    </w:p>
    <w:p w14:paraId="12837A85" w14:textId="36D85AE3" w:rsidR="0071555C" w:rsidRPr="00A2204C" w:rsidRDefault="0071555C" w:rsidP="001B3605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Măsurile din cadrul priorității P6: </w:t>
      </w:r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M5 Facilitarea creerii și dezvoltării de activități neagricole în mediul rural; </w:t>
      </w:r>
      <w:r w:rsidR="00C319F1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 xml:space="preserve"> 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7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Dezvoltare locală în regiunea Rediu Prăjeni; 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8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Investiții în infrastructura socială;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9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Infrastructură de bandă largă în spațiul rural.</w:t>
      </w:r>
    </w:p>
    <w:p w14:paraId="58FFFA76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P2 Creșterea viabilității exploatațiilor și a competitivității tuturor tipurilor de agricultură în toate regiunile și promovarea tehnologiilor agricole inovatoare și a gestionării durabile a pădurilor</w:t>
      </w:r>
      <w:r w:rsidR="00A81639"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.</w:t>
      </w:r>
    </w:p>
    <w:p w14:paraId="6F3858E8" w14:textId="1C03EE93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procentuală: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11744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24,59%</w:t>
      </w:r>
    </w:p>
    <w:p w14:paraId="5FB7A687" w14:textId="1C8352CB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Contribuție publică nerambursabilă: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546.830,00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237C78C3" w14:textId="77777777" w:rsidR="0071555C" w:rsidRPr="0093358D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93358D">
        <w:rPr>
          <w:rFonts w:ascii="Trebuchet MS" w:hAnsi="Trebuchet MS"/>
          <w:color w:val="000000" w:themeColor="text1"/>
          <w:sz w:val="22"/>
          <w:szCs w:val="22"/>
          <w:lang w:val="pt-BR"/>
        </w:rPr>
        <w:t>Măsurile din cadrul priorității sunt: M2 Îmbunătățirea performanței economice a exploatațiilor agricole din teritoriul GAL Regiunea Rediu Prăjeni; M3 Facilitarea intrării în sectorul agricol a unor fermieri calificați, în special din fermele mici; M4 Tineri fermieri sefi de exploatație.</w:t>
      </w:r>
    </w:p>
    <w:p w14:paraId="7931A402" w14:textId="77777777" w:rsidR="0071555C" w:rsidRPr="00A2204C" w:rsidRDefault="001B3605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P1 Încurajarea transferului de cunoștințe și a inovării în agricultură, s</w:t>
      </w:r>
      <w:r w:rsidR="00A81639"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ilvicultură și în zonele rurale.</w:t>
      </w:r>
    </w:p>
    <w:p w14:paraId="006DD266" w14:textId="5DE44A47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Valoarea procentuală: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11744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0,71%</w:t>
      </w:r>
    </w:p>
    <w:p w14:paraId="102D354D" w14:textId="06291BC8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Contribuție publică nerambursabilă: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15.836,10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31627ED3" w14:textId="77777777" w:rsidR="0071555C" w:rsidRPr="00211D95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Măsura din cadrul priorității este: M1 Transfer de cun</w:t>
      </w:r>
      <w:r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>oștințe și acțiuni de informare</w:t>
      </w:r>
    </w:p>
    <w:p w14:paraId="2AA83E4E" w14:textId="77777777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136B09C6" w14:textId="1A026D92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Cheltuielile de informare și animare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sunt în procent de </w:t>
      </w:r>
      <w:r w:rsidR="006A6D9B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18,</w:t>
      </w:r>
      <w:r w:rsidR="00866EA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52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%, adică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</w:t>
      </w:r>
      <w:r w:rsidR="00525FF2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411.917,71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377A4665" w14:textId="77777777" w:rsidR="0077658E" w:rsidRDefault="0077658E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30AF4106" w14:textId="6A324377" w:rsidR="0077658E" w:rsidRDefault="0077658E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77658E">
        <w:rPr>
          <w:rFonts w:ascii="Trebuchet MS" w:hAnsi="Trebuchet MS"/>
          <w:color w:val="000000" w:themeColor="text1"/>
          <w:sz w:val="22"/>
          <w:szCs w:val="22"/>
          <w:lang w:val="pt-BR"/>
        </w:rPr>
        <w:t>VALOARE TOTALĂ SDL (19.2 + 19.4)</w:t>
      </w:r>
      <w:r w:rsidR="0021509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- FEADR</w:t>
      </w:r>
      <w:r w:rsidR="002B2CFC">
        <w:rPr>
          <w:rFonts w:ascii="Trebuchet MS" w:hAnsi="Trebuchet MS"/>
          <w:color w:val="000000" w:themeColor="text1"/>
          <w:sz w:val="22"/>
          <w:szCs w:val="22"/>
          <w:lang w:val="pt-BR"/>
        </w:rPr>
        <w:t>:</w:t>
      </w:r>
      <w:r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Pr="0077658E">
        <w:rPr>
          <w:rFonts w:ascii="Trebuchet MS" w:hAnsi="Trebuchet MS"/>
          <w:color w:val="000000" w:themeColor="text1"/>
          <w:sz w:val="22"/>
          <w:szCs w:val="22"/>
          <w:lang w:val="pt-BR"/>
        </w:rPr>
        <w:t>2.140.584,86</w:t>
      </w:r>
      <w:r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Pr="0077658E">
        <w:rPr>
          <w:rFonts w:ascii="Trebuchet MS" w:hAnsi="Trebuchet MS"/>
          <w:color w:val="000000" w:themeColor="text1"/>
          <w:sz w:val="22"/>
          <w:szCs w:val="22"/>
          <w:lang w:val="pt-BR"/>
        </w:rPr>
        <w:t>ALOCARE EURI</w:t>
      </w:r>
      <w:r>
        <w:rPr>
          <w:rFonts w:ascii="Trebuchet MS" w:hAnsi="Trebuchet MS"/>
          <w:color w:val="000000" w:themeColor="text1"/>
          <w:sz w:val="22"/>
          <w:szCs w:val="22"/>
          <w:lang w:val="pt-BR"/>
        </w:rPr>
        <w:t>: 83.592,86 euro</w:t>
      </w:r>
    </w:p>
    <w:p w14:paraId="4BC12901" w14:textId="12500EC7" w:rsidR="0049739B" w:rsidRPr="0077658E" w:rsidRDefault="0077658E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77658E">
        <w:rPr>
          <w:rFonts w:ascii="Trebuchet MS" w:hAnsi="Trebuchet MS"/>
          <w:color w:val="000000" w:themeColor="text1"/>
          <w:sz w:val="22"/>
          <w:szCs w:val="22"/>
          <w:lang w:val="pt-BR"/>
        </w:rPr>
        <w:t>VALOARE TOTALĂ SDL în urma tranz</w:t>
      </w:r>
      <w:r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iției (19.2+19.4) FEADR+EURI: </w:t>
      </w:r>
      <w:r w:rsidR="00BE7EA2">
        <w:rPr>
          <w:rFonts w:ascii="Trebuchet MS" w:hAnsi="Trebuchet MS"/>
          <w:color w:val="000000" w:themeColor="text1"/>
          <w:sz w:val="22"/>
          <w:szCs w:val="22"/>
          <w:lang w:val="pt-BR"/>
        </w:rPr>
        <w:t>2.224.177,72 euro</w:t>
      </w:r>
    </w:p>
    <w:sectPr w:rsidR="0049739B" w:rsidRPr="0077658E" w:rsidSect="0077658E">
      <w:headerReference w:type="default" r:id="rId8"/>
      <w:footerReference w:type="default" r:id="rId9"/>
      <w:pgSz w:w="11907" w:h="16839" w:code="9"/>
      <w:pgMar w:top="1440" w:right="1440" w:bottom="142" w:left="1440" w:header="720" w:footer="1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63D28" w14:textId="77777777" w:rsidR="003E190B" w:rsidRDefault="003E190B" w:rsidP="00794311">
      <w:r>
        <w:separator/>
      </w:r>
    </w:p>
  </w:endnote>
  <w:endnote w:type="continuationSeparator" w:id="0">
    <w:p w14:paraId="3A2F59A7" w14:textId="77777777" w:rsidR="003E190B" w:rsidRDefault="003E190B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FB9D" w14:textId="77777777" w:rsidR="00191F47" w:rsidRDefault="00191F47">
    <w:pPr>
      <w:spacing w:line="200" w:lineRule="exact"/>
    </w:pPr>
  </w:p>
  <w:p w14:paraId="3E1DAC7F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66687" w14:textId="77777777" w:rsidR="003E190B" w:rsidRDefault="003E190B" w:rsidP="00794311">
      <w:r>
        <w:separator/>
      </w:r>
    </w:p>
  </w:footnote>
  <w:footnote w:type="continuationSeparator" w:id="0">
    <w:p w14:paraId="4375FC83" w14:textId="77777777" w:rsidR="003E190B" w:rsidRDefault="003E190B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4F33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752" behindDoc="1" locked="0" layoutInCell="1" allowOverlap="1" wp14:anchorId="26A7B86F" wp14:editId="0B5B4388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A2204C">
      <w:rPr>
        <w:b/>
        <w:color w:val="FF0000"/>
        <w:sz w:val="24"/>
        <w:szCs w:val="24"/>
        <w:lang w:val="pt-BR"/>
      </w:rPr>
      <w:t>Ț</w:t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7127467E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A2204C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0AC8505B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6F3616"/>
    <w:multiLevelType w:val="hybridMultilevel"/>
    <w:tmpl w:val="B7200000"/>
    <w:lvl w:ilvl="0" w:tplc="E5AA51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502545">
    <w:abstractNumId w:val="13"/>
  </w:num>
  <w:num w:numId="2" w16cid:durableId="962463612">
    <w:abstractNumId w:val="44"/>
  </w:num>
  <w:num w:numId="3" w16cid:durableId="515198360">
    <w:abstractNumId w:val="47"/>
  </w:num>
  <w:num w:numId="4" w16cid:durableId="1517383489">
    <w:abstractNumId w:val="18"/>
  </w:num>
  <w:num w:numId="5" w16cid:durableId="843975802">
    <w:abstractNumId w:val="15"/>
  </w:num>
  <w:num w:numId="6" w16cid:durableId="1807353270">
    <w:abstractNumId w:val="11"/>
  </w:num>
  <w:num w:numId="7" w16cid:durableId="1770541723">
    <w:abstractNumId w:val="3"/>
  </w:num>
  <w:num w:numId="8" w16cid:durableId="1766610988">
    <w:abstractNumId w:val="0"/>
  </w:num>
  <w:num w:numId="9" w16cid:durableId="611134972">
    <w:abstractNumId w:val="34"/>
  </w:num>
  <w:num w:numId="10" w16cid:durableId="56128120">
    <w:abstractNumId w:val="41"/>
  </w:num>
  <w:num w:numId="11" w16cid:durableId="176889524">
    <w:abstractNumId w:val="28"/>
  </w:num>
  <w:num w:numId="12" w16cid:durableId="1318730211">
    <w:abstractNumId w:val="4"/>
  </w:num>
  <w:num w:numId="13" w16cid:durableId="976107038">
    <w:abstractNumId w:val="23"/>
  </w:num>
  <w:num w:numId="14" w16cid:durableId="1982617553">
    <w:abstractNumId w:val="7"/>
  </w:num>
  <w:num w:numId="15" w16cid:durableId="110712928">
    <w:abstractNumId w:val="6"/>
  </w:num>
  <w:num w:numId="16" w16cid:durableId="214973321">
    <w:abstractNumId w:val="26"/>
  </w:num>
  <w:num w:numId="17" w16cid:durableId="589431014">
    <w:abstractNumId w:val="21"/>
  </w:num>
  <w:num w:numId="18" w16cid:durableId="165638874">
    <w:abstractNumId w:val="16"/>
  </w:num>
  <w:num w:numId="19" w16cid:durableId="1735934241">
    <w:abstractNumId w:val="40"/>
  </w:num>
  <w:num w:numId="20" w16cid:durableId="1092971666">
    <w:abstractNumId w:val="1"/>
  </w:num>
  <w:num w:numId="21" w16cid:durableId="1022589544">
    <w:abstractNumId w:val="19"/>
  </w:num>
  <w:num w:numId="22" w16cid:durableId="1342733268">
    <w:abstractNumId w:val="35"/>
  </w:num>
  <w:num w:numId="23" w16cid:durableId="1086073531">
    <w:abstractNumId w:val="10"/>
  </w:num>
  <w:num w:numId="24" w16cid:durableId="1514032489">
    <w:abstractNumId w:val="32"/>
  </w:num>
  <w:num w:numId="25" w16cid:durableId="305548715">
    <w:abstractNumId w:val="31"/>
  </w:num>
  <w:num w:numId="26" w16cid:durableId="1543207461">
    <w:abstractNumId w:val="43"/>
  </w:num>
  <w:num w:numId="27" w16cid:durableId="592009802">
    <w:abstractNumId w:val="38"/>
  </w:num>
  <w:num w:numId="28" w16cid:durableId="1476222802">
    <w:abstractNumId w:val="24"/>
  </w:num>
  <w:num w:numId="29" w16cid:durableId="243877654">
    <w:abstractNumId w:val="29"/>
  </w:num>
  <w:num w:numId="30" w16cid:durableId="823083125">
    <w:abstractNumId w:val="5"/>
  </w:num>
  <w:num w:numId="31" w16cid:durableId="1081872524">
    <w:abstractNumId w:val="8"/>
  </w:num>
  <w:num w:numId="32" w16cid:durableId="773549458">
    <w:abstractNumId w:val="27"/>
  </w:num>
  <w:num w:numId="33" w16cid:durableId="471674893">
    <w:abstractNumId w:val="17"/>
  </w:num>
  <w:num w:numId="34" w16cid:durableId="1538617898">
    <w:abstractNumId w:val="39"/>
  </w:num>
  <w:num w:numId="35" w16cid:durableId="629163996">
    <w:abstractNumId w:val="37"/>
  </w:num>
  <w:num w:numId="36" w16cid:durableId="357124489">
    <w:abstractNumId w:val="45"/>
  </w:num>
  <w:num w:numId="37" w16cid:durableId="1217819781">
    <w:abstractNumId w:val="30"/>
  </w:num>
  <w:num w:numId="38" w16cid:durableId="942298927">
    <w:abstractNumId w:val="22"/>
  </w:num>
  <w:num w:numId="39" w16cid:durableId="395009611">
    <w:abstractNumId w:val="14"/>
  </w:num>
  <w:num w:numId="40" w16cid:durableId="1518621528">
    <w:abstractNumId w:val="36"/>
  </w:num>
  <w:num w:numId="41" w16cid:durableId="318919874">
    <w:abstractNumId w:val="20"/>
  </w:num>
  <w:num w:numId="42" w16cid:durableId="1858150038">
    <w:abstractNumId w:val="12"/>
  </w:num>
  <w:num w:numId="43" w16cid:durableId="1608123356">
    <w:abstractNumId w:val="2"/>
  </w:num>
  <w:num w:numId="44" w16cid:durableId="527917671">
    <w:abstractNumId w:val="25"/>
  </w:num>
  <w:num w:numId="45" w16cid:durableId="110707909">
    <w:abstractNumId w:val="9"/>
  </w:num>
  <w:num w:numId="46" w16cid:durableId="1647586318">
    <w:abstractNumId w:val="46"/>
  </w:num>
  <w:num w:numId="47" w16cid:durableId="1065495973">
    <w:abstractNumId w:val="33"/>
  </w:num>
  <w:num w:numId="48" w16cid:durableId="196549771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5B48"/>
    <w:rsid w:val="00024955"/>
    <w:rsid w:val="000329D6"/>
    <w:rsid w:val="00032EF1"/>
    <w:rsid w:val="000368DB"/>
    <w:rsid w:val="00036E23"/>
    <w:rsid w:val="000802BC"/>
    <w:rsid w:val="000B56AF"/>
    <w:rsid w:val="000D125F"/>
    <w:rsid w:val="000D5CFB"/>
    <w:rsid w:val="000F63C4"/>
    <w:rsid w:val="00112406"/>
    <w:rsid w:val="00127EE3"/>
    <w:rsid w:val="001812FC"/>
    <w:rsid w:val="001813CF"/>
    <w:rsid w:val="00186B9D"/>
    <w:rsid w:val="00191F47"/>
    <w:rsid w:val="001B3605"/>
    <w:rsid w:val="001C6C34"/>
    <w:rsid w:val="001D1A2D"/>
    <w:rsid w:val="001F3B84"/>
    <w:rsid w:val="00211D95"/>
    <w:rsid w:val="00213096"/>
    <w:rsid w:val="00213FFA"/>
    <w:rsid w:val="00215099"/>
    <w:rsid w:val="002218B6"/>
    <w:rsid w:val="0022717E"/>
    <w:rsid w:val="0023291B"/>
    <w:rsid w:val="00255491"/>
    <w:rsid w:val="00255732"/>
    <w:rsid w:val="002861FA"/>
    <w:rsid w:val="00297BF5"/>
    <w:rsid w:val="00297C86"/>
    <w:rsid w:val="002A2779"/>
    <w:rsid w:val="002A27FB"/>
    <w:rsid w:val="002B2CFC"/>
    <w:rsid w:val="002B2E1E"/>
    <w:rsid w:val="002B5DF4"/>
    <w:rsid w:val="002E34C8"/>
    <w:rsid w:val="002E6802"/>
    <w:rsid w:val="002F75A7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190B"/>
    <w:rsid w:val="003E345D"/>
    <w:rsid w:val="004545B1"/>
    <w:rsid w:val="00455D45"/>
    <w:rsid w:val="004576BF"/>
    <w:rsid w:val="00462523"/>
    <w:rsid w:val="00472827"/>
    <w:rsid w:val="004814D8"/>
    <w:rsid w:val="00490427"/>
    <w:rsid w:val="00490BD8"/>
    <w:rsid w:val="0049739B"/>
    <w:rsid w:val="004C0C97"/>
    <w:rsid w:val="004E42CD"/>
    <w:rsid w:val="005136E9"/>
    <w:rsid w:val="00517370"/>
    <w:rsid w:val="005224F5"/>
    <w:rsid w:val="00524DE1"/>
    <w:rsid w:val="00525FF2"/>
    <w:rsid w:val="005434D5"/>
    <w:rsid w:val="00546AE8"/>
    <w:rsid w:val="00586F22"/>
    <w:rsid w:val="00597131"/>
    <w:rsid w:val="0059766E"/>
    <w:rsid w:val="005A6804"/>
    <w:rsid w:val="005C6E07"/>
    <w:rsid w:val="005D63C8"/>
    <w:rsid w:val="005E064E"/>
    <w:rsid w:val="005F05AC"/>
    <w:rsid w:val="005F17B6"/>
    <w:rsid w:val="00606B05"/>
    <w:rsid w:val="006168F2"/>
    <w:rsid w:val="006228AE"/>
    <w:rsid w:val="00627950"/>
    <w:rsid w:val="00644E5C"/>
    <w:rsid w:val="00660D35"/>
    <w:rsid w:val="00666846"/>
    <w:rsid w:val="00671374"/>
    <w:rsid w:val="00696C00"/>
    <w:rsid w:val="006A2551"/>
    <w:rsid w:val="006A2B9F"/>
    <w:rsid w:val="006A5F4D"/>
    <w:rsid w:val="006A6D9B"/>
    <w:rsid w:val="006D2AF5"/>
    <w:rsid w:val="006E1699"/>
    <w:rsid w:val="006F0B4D"/>
    <w:rsid w:val="00702FC0"/>
    <w:rsid w:val="00710665"/>
    <w:rsid w:val="007108C1"/>
    <w:rsid w:val="0071320D"/>
    <w:rsid w:val="0071555C"/>
    <w:rsid w:val="00731E40"/>
    <w:rsid w:val="007706F8"/>
    <w:rsid w:val="0077658E"/>
    <w:rsid w:val="00782E4A"/>
    <w:rsid w:val="00791D83"/>
    <w:rsid w:val="00794311"/>
    <w:rsid w:val="007A784B"/>
    <w:rsid w:val="007B13F0"/>
    <w:rsid w:val="007B23D4"/>
    <w:rsid w:val="007C2C48"/>
    <w:rsid w:val="007D78BF"/>
    <w:rsid w:val="007E2593"/>
    <w:rsid w:val="007E3806"/>
    <w:rsid w:val="007F054B"/>
    <w:rsid w:val="007F1D9D"/>
    <w:rsid w:val="00812601"/>
    <w:rsid w:val="008245BE"/>
    <w:rsid w:val="00835C9E"/>
    <w:rsid w:val="0083784C"/>
    <w:rsid w:val="0084766F"/>
    <w:rsid w:val="0085043F"/>
    <w:rsid w:val="00855CBF"/>
    <w:rsid w:val="00860A9A"/>
    <w:rsid w:val="00863C44"/>
    <w:rsid w:val="00864989"/>
    <w:rsid w:val="00866EA5"/>
    <w:rsid w:val="0087036B"/>
    <w:rsid w:val="00875B4F"/>
    <w:rsid w:val="0088754C"/>
    <w:rsid w:val="008A3F2A"/>
    <w:rsid w:val="008A7683"/>
    <w:rsid w:val="008C3E70"/>
    <w:rsid w:val="008C6535"/>
    <w:rsid w:val="008D0773"/>
    <w:rsid w:val="008D7558"/>
    <w:rsid w:val="00923004"/>
    <w:rsid w:val="0092305E"/>
    <w:rsid w:val="00923B69"/>
    <w:rsid w:val="0093358D"/>
    <w:rsid w:val="00950957"/>
    <w:rsid w:val="00971114"/>
    <w:rsid w:val="00972049"/>
    <w:rsid w:val="009A1225"/>
    <w:rsid w:val="009B002C"/>
    <w:rsid w:val="009B7ECD"/>
    <w:rsid w:val="009D7039"/>
    <w:rsid w:val="009E4225"/>
    <w:rsid w:val="009F2AC2"/>
    <w:rsid w:val="00A0479F"/>
    <w:rsid w:val="00A10C76"/>
    <w:rsid w:val="00A2204C"/>
    <w:rsid w:val="00A35717"/>
    <w:rsid w:val="00A47377"/>
    <w:rsid w:val="00A5288D"/>
    <w:rsid w:val="00A81639"/>
    <w:rsid w:val="00A849E5"/>
    <w:rsid w:val="00A851C0"/>
    <w:rsid w:val="00AA3FBB"/>
    <w:rsid w:val="00AE359E"/>
    <w:rsid w:val="00B1225B"/>
    <w:rsid w:val="00B23A0F"/>
    <w:rsid w:val="00B31C9A"/>
    <w:rsid w:val="00B43542"/>
    <w:rsid w:val="00B774E9"/>
    <w:rsid w:val="00B823C7"/>
    <w:rsid w:val="00B8634A"/>
    <w:rsid w:val="00B91096"/>
    <w:rsid w:val="00BA5CC7"/>
    <w:rsid w:val="00BA78D3"/>
    <w:rsid w:val="00BB2746"/>
    <w:rsid w:val="00BC10E4"/>
    <w:rsid w:val="00BD28B5"/>
    <w:rsid w:val="00BE15D2"/>
    <w:rsid w:val="00BE589F"/>
    <w:rsid w:val="00BE7446"/>
    <w:rsid w:val="00BE7EA2"/>
    <w:rsid w:val="00C00464"/>
    <w:rsid w:val="00C073B0"/>
    <w:rsid w:val="00C11744"/>
    <w:rsid w:val="00C15BFD"/>
    <w:rsid w:val="00C31822"/>
    <w:rsid w:val="00C319F1"/>
    <w:rsid w:val="00C440D4"/>
    <w:rsid w:val="00C47F22"/>
    <w:rsid w:val="00C52539"/>
    <w:rsid w:val="00C575C3"/>
    <w:rsid w:val="00CA6946"/>
    <w:rsid w:val="00CB08AE"/>
    <w:rsid w:val="00CD6552"/>
    <w:rsid w:val="00CD6C5B"/>
    <w:rsid w:val="00CF05EE"/>
    <w:rsid w:val="00CF5EAC"/>
    <w:rsid w:val="00D0240E"/>
    <w:rsid w:val="00D2010E"/>
    <w:rsid w:val="00D21B72"/>
    <w:rsid w:val="00D2527A"/>
    <w:rsid w:val="00D41133"/>
    <w:rsid w:val="00D53631"/>
    <w:rsid w:val="00D56774"/>
    <w:rsid w:val="00D72174"/>
    <w:rsid w:val="00D73DAE"/>
    <w:rsid w:val="00D75415"/>
    <w:rsid w:val="00D8626C"/>
    <w:rsid w:val="00D90E79"/>
    <w:rsid w:val="00D92C5F"/>
    <w:rsid w:val="00DE0079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64FEB"/>
    <w:rsid w:val="00E74924"/>
    <w:rsid w:val="00E75F9A"/>
    <w:rsid w:val="00E83EE2"/>
    <w:rsid w:val="00E95652"/>
    <w:rsid w:val="00EB2977"/>
    <w:rsid w:val="00F01F1B"/>
    <w:rsid w:val="00F23A25"/>
    <w:rsid w:val="00F24163"/>
    <w:rsid w:val="00F24615"/>
    <w:rsid w:val="00F400FC"/>
    <w:rsid w:val="00F420E8"/>
    <w:rsid w:val="00F50B53"/>
    <w:rsid w:val="00F6093E"/>
    <w:rsid w:val="00F62A3B"/>
    <w:rsid w:val="00F81974"/>
    <w:rsid w:val="00FA475E"/>
    <w:rsid w:val="00FD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2D020"/>
  <w15:docId w15:val="{A17A36A6-82DC-46E8-AD57-91F10AF2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9F1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3F12-CD2A-4FA6-90A6-74459E29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4294958706</TotalTime>
  <Pages>1</Pages>
  <Words>414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20</cp:revision>
  <cp:lastPrinted>2016-04-22T13:32:00Z</cp:lastPrinted>
  <dcterms:created xsi:type="dcterms:W3CDTF">2016-04-08T20:58:00Z</dcterms:created>
  <dcterms:modified xsi:type="dcterms:W3CDTF">2022-10-13T12:07:00Z</dcterms:modified>
</cp:coreProperties>
</file>