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399" w:rsidRPr="0079116F" w:rsidRDefault="00137399" w:rsidP="00137399">
      <w:pPr>
        <w:spacing w:line="276" w:lineRule="auto"/>
        <w:jc w:val="both"/>
        <w:rPr>
          <w:rFonts w:ascii="Trebuchet MS" w:eastAsia="Calibri" w:hAnsi="Trebuchet MS"/>
          <w:b/>
          <w:color w:val="000000" w:themeColor="text1"/>
          <w:sz w:val="22"/>
          <w:szCs w:val="22"/>
        </w:rPr>
      </w:pPr>
      <w:r w:rsidRPr="0079116F">
        <w:rPr>
          <w:rFonts w:ascii="Trebuchet MS" w:eastAsia="Calibri" w:hAnsi="Trebuchet MS"/>
          <w:b/>
          <w:color w:val="000000" w:themeColor="text1"/>
          <w:sz w:val="22"/>
          <w:szCs w:val="22"/>
        </w:rPr>
        <w:t xml:space="preserve">CAPITOLUL IX: Organizarea viitorului GAL – Descrierea mecanismelor de gestionare, monitorizare, evaluare </w:t>
      </w:r>
      <w:r w:rsidR="00D32813" w:rsidRPr="0079116F">
        <w:rPr>
          <w:rFonts w:ascii="Trebuchet MS" w:eastAsia="Calibri" w:hAnsi="Trebuchet MS"/>
          <w:b/>
          <w:color w:val="000000" w:themeColor="text1"/>
          <w:sz w:val="22"/>
          <w:szCs w:val="22"/>
          <w:lang w:val="ro-RO"/>
        </w:rPr>
        <w:t>ș</w:t>
      </w:r>
      <w:r w:rsidRPr="0079116F">
        <w:rPr>
          <w:rFonts w:ascii="Trebuchet MS" w:eastAsia="Calibri" w:hAnsi="Trebuchet MS"/>
          <w:b/>
          <w:color w:val="000000" w:themeColor="text1"/>
          <w:sz w:val="22"/>
          <w:szCs w:val="22"/>
        </w:rPr>
        <w:t>i control a strategiei</w:t>
      </w:r>
    </w:p>
    <w:p w:rsidR="00137399" w:rsidRPr="0079116F" w:rsidRDefault="00137399" w:rsidP="00137399">
      <w:pPr>
        <w:spacing w:line="276" w:lineRule="auto"/>
        <w:jc w:val="both"/>
        <w:rPr>
          <w:rFonts w:ascii="Trebuchet MS" w:eastAsia="Calibri" w:hAnsi="Trebuchet MS"/>
          <w:color w:val="000000" w:themeColor="text1"/>
          <w:sz w:val="22"/>
          <w:szCs w:val="22"/>
        </w:rPr>
      </w:pPr>
    </w:p>
    <w:p w:rsidR="00137399" w:rsidRPr="0079116F" w:rsidRDefault="00137399" w:rsidP="00137399">
      <w:pPr>
        <w:spacing w:line="276" w:lineRule="auto"/>
        <w:jc w:val="center"/>
        <w:rPr>
          <w:rFonts w:ascii="Trebuchet MS" w:eastAsia="Calibri" w:hAnsi="Trebuchet MS"/>
          <w:b/>
          <w:bCs/>
          <w:color w:val="000000" w:themeColor="text1"/>
          <w:sz w:val="22"/>
          <w:szCs w:val="22"/>
        </w:rPr>
      </w:pPr>
      <w:r w:rsidRPr="0079116F">
        <w:rPr>
          <w:rFonts w:ascii="Trebuchet MS" w:eastAsia="Calibri" w:hAnsi="Trebuchet MS"/>
          <w:b/>
          <w:bCs/>
          <w:color w:val="000000" w:themeColor="text1"/>
          <w:sz w:val="22"/>
          <w:szCs w:val="22"/>
        </w:rPr>
        <w:t>REGULAMENT DE ORGANIZARE ŞI FUNCŢIONARE</w:t>
      </w:r>
    </w:p>
    <w:p w:rsidR="00137399" w:rsidRPr="0079116F" w:rsidRDefault="00137399" w:rsidP="00137399">
      <w:pPr>
        <w:spacing w:line="276" w:lineRule="auto"/>
        <w:jc w:val="both"/>
        <w:rPr>
          <w:rFonts w:ascii="Trebuchet MS" w:eastAsia="Calibri" w:hAnsi="Trebuchet MS"/>
          <w:b/>
          <w:bCs/>
          <w:color w:val="000000" w:themeColor="text1"/>
          <w:sz w:val="22"/>
          <w:szCs w:val="22"/>
        </w:rPr>
      </w:pPr>
      <w:r w:rsidRPr="0079116F">
        <w:rPr>
          <w:rFonts w:ascii="Trebuchet MS" w:eastAsia="Calibri" w:hAnsi="Trebuchet MS"/>
          <w:b/>
          <w:bCs/>
          <w:color w:val="000000" w:themeColor="text1"/>
          <w:sz w:val="22"/>
          <w:szCs w:val="22"/>
        </w:rPr>
        <w:t>CAPITOLUL I - Rolul şi funcţiile GAL</w:t>
      </w:r>
    </w:p>
    <w:p w:rsidR="00137399" w:rsidRPr="0079116F" w:rsidRDefault="00137399" w:rsidP="00137399">
      <w:pPr>
        <w:spacing w:line="276" w:lineRule="auto"/>
        <w:jc w:val="both"/>
        <w:rPr>
          <w:rFonts w:ascii="Trebuchet MS" w:eastAsia="Calibri" w:hAnsi="Trebuchet MS"/>
          <w:bCs/>
          <w:color w:val="000000" w:themeColor="text1"/>
          <w:sz w:val="22"/>
          <w:szCs w:val="22"/>
        </w:rPr>
      </w:pPr>
      <w:r w:rsidRPr="0079116F">
        <w:rPr>
          <w:rFonts w:ascii="Trebuchet MS" w:eastAsia="Calibri" w:hAnsi="Trebuchet MS"/>
          <w:b/>
          <w:bCs/>
          <w:color w:val="000000" w:themeColor="text1"/>
          <w:sz w:val="22"/>
          <w:szCs w:val="22"/>
        </w:rPr>
        <w:t>Art. 1.</w:t>
      </w:r>
      <w:r w:rsidRPr="0079116F">
        <w:rPr>
          <w:rFonts w:ascii="Trebuchet MS" w:eastAsia="Calibri" w:hAnsi="Trebuchet MS"/>
          <w:bCs/>
          <w:color w:val="000000" w:themeColor="text1"/>
          <w:sz w:val="22"/>
          <w:szCs w:val="22"/>
        </w:rPr>
        <w:t xml:space="preserve"> Denumirea Asocia</w:t>
      </w:r>
      <w:r w:rsidR="00D32813" w:rsidRPr="0079116F">
        <w:rPr>
          <w:rFonts w:ascii="Trebuchet MS" w:eastAsia="Calibri" w:hAnsi="Trebuchet MS"/>
          <w:bCs/>
          <w:color w:val="000000" w:themeColor="text1"/>
          <w:sz w:val="22"/>
          <w:szCs w:val="22"/>
        </w:rPr>
        <w:t>ț</w:t>
      </w:r>
      <w:r w:rsidRPr="0079116F">
        <w:rPr>
          <w:rFonts w:ascii="Trebuchet MS" w:eastAsia="Calibri" w:hAnsi="Trebuchet MS"/>
          <w:bCs/>
          <w:color w:val="000000" w:themeColor="text1"/>
          <w:sz w:val="22"/>
          <w:szCs w:val="22"/>
        </w:rPr>
        <w:t>iei este GRUPUL DE ACTIUNE LOCAL</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 xml:space="preserve"> REGIUNEA REDIU-PR</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JENI, persoan</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 xml:space="preserve"> juridic</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 xml:space="preserve"> rom</w:t>
      </w:r>
      <w:r w:rsidR="00D32813" w:rsidRPr="0079116F">
        <w:rPr>
          <w:rFonts w:ascii="Trebuchet MS" w:eastAsia="Calibri" w:hAnsi="Trebuchet MS"/>
          <w:bCs/>
          <w:color w:val="000000" w:themeColor="text1"/>
          <w:sz w:val="22"/>
          <w:szCs w:val="22"/>
        </w:rPr>
        <w:t>â</w:t>
      </w:r>
      <w:r w:rsidRPr="0079116F">
        <w:rPr>
          <w:rFonts w:ascii="Trebuchet MS" w:eastAsia="Calibri" w:hAnsi="Trebuchet MS"/>
          <w:bCs/>
          <w:color w:val="000000" w:themeColor="text1"/>
          <w:sz w:val="22"/>
          <w:szCs w:val="22"/>
        </w:rPr>
        <w:t>n</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 f</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r</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 xml:space="preserve"> scop patrimonial, neguvernamental</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 apolitic</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 xml:space="preserve"> </w:t>
      </w:r>
      <w:r w:rsidR="00D32813" w:rsidRPr="0079116F">
        <w:rPr>
          <w:rFonts w:ascii="Trebuchet MS" w:eastAsia="Calibri" w:hAnsi="Trebuchet MS"/>
          <w:bCs/>
          <w:color w:val="000000" w:themeColor="text1"/>
          <w:sz w:val="22"/>
          <w:szCs w:val="22"/>
        </w:rPr>
        <w:t>ș</w:t>
      </w:r>
      <w:r w:rsidRPr="0079116F">
        <w:rPr>
          <w:rFonts w:ascii="Trebuchet MS" w:eastAsia="Calibri" w:hAnsi="Trebuchet MS"/>
          <w:bCs/>
          <w:color w:val="000000" w:themeColor="text1"/>
          <w:sz w:val="22"/>
          <w:szCs w:val="22"/>
        </w:rPr>
        <w:t>i independent</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 de interes general. Durata de func</w:t>
      </w:r>
      <w:r w:rsidR="00D32813" w:rsidRPr="0079116F">
        <w:rPr>
          <w:rFonts w:ascii="Trebuchet MS" w:eastAsia="Calibri" w:hAnsi="Trebuchet MS"/>
          <w:bCs/>
          <w:color w:val="000000" w:themeColor="text1"/>
          <w:sz w:val="22"/>
          <w:szCs w:val="22"/>
        </w:rPr>
        <w:t>ț</w:t>
      </w:r>
      <w:r w:rsidRPr="0079116F">
        <w:rPr>
          <w:rFonts w:ascii="Trebuchet MS" w:eastAsia="Calibri" w:hAnsi="Trebuchet MS"/>
          <w:bCs/>
          <w:color w:val="000000" w:themeColor="text1"/>
          <w:sz w:val="22"/>
          <w:szCs w:val="22"/>
        </w:rPr>
        <w:t>ionare a Asocia</w:t>
      </w:r>
      <w:r w:rsidR="00D32813" w:rsidRPr="0079116F">
        <w:rPr>
          <w:rFonts w:ascii="Trebuchet MS" w:eastAsia="Calibri" w:hAnsi="Trebuchet MS"/>
          <w:bCs/>
          <w:color w:val="000000" w:themeColor="text1"/>
          <w:sz w:val="22"/>
          <w:szCs w:val="22"/>
        </w:rPr>
        <w:t>ț</w:t>
      </w:r>
      <w:r w:rsidRPr="0079116F">
        <w:rPr>
          <w:rFonts w:ascii="Trebuchet MS" w:eastAsia="Calibri" w:hAnsi="Trebuchet MS"/>
          <w:bCs/>
          <w:color w:val="000000" w:themeColor="text1"/>
          <w:sz w:val="22"/>
          <w:szCs w:val="22"/>
        </w:rPr>
        <w:t xml:space="preserve">iei </w:t>
      </w:r>
      <w:proofErr w:type="gramStart"/>
      <w:r w:rsidRPr="0079116F">
        <w:rPr>
          <w:rFonts w:ascii="Trebuchet MS" w:eastAsia="Calibri" w:hAnsi="Trebuchet MS"/>
          <w:bCs/>
          <w:color w:val="000000" w:themeColor="text1"/>
          <w:sz w:val="22"/>
          <w:szCs w:val="22"/>
        </w:rPr>
        <w:t>este</w:t>
      </w:r>
      <w:proofErr w:type="gramEnd"/>
      <w:r w:rsidRPr="0079116F">
        <w:rPr>
          <w:rFonts w:ascii="Trebuchet MS" w:eastAsia="Calibri" w:hAnsi="Trebuchet MS"/>
          <w:bCs/>
          <w:color w:val="000000" w:themeColor="text1"/>
          <w:sz w:val="22"/>
          <w:szCs w:val="22"/>
        </w:rPr>
        <w:t xml:space="preserve"> nelimitat</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w:t>
      </w:r>
    </w:p>
    <w:p w:rsidR="00137399" w:rsidRPr="0079116F" w:rsidRDefault="00137399" w:rsidP="00137399">
      <w:pPr>
        <w:spacing w:line="276" w:lineRule="auto"/>
        <w:jc w:val="both"/>
        <w:rPr>
          <w:rFonts w:ascii="Trebuchet MS" w:eastAsia="Calibri" w:hAnsi="Trebuchet MS"/>
          <w:bCs/>
          <w:color w:val="000000" w:themeColor="text1"/>
          <w:sz w:val="22"/>
          <w:szCs w:val="22"/>
        </w:rPr>
      </w:pPr>
      <w:r w:rsidRPr="0079116F">
        <w:rPr>
          <w:rFonts w:ascii="Trebuchet MS" w:eastAsia="Calibri" w:hAnsi="Trebuchet MS"/>
          <w:b/>
          <w:bCs/>
          <w:color w:val="000000" w:themeColor="text1"/>
          <w:sz w:val="22"/>
          <w:szCs w:val="22"/>
        </w:rPr>
        <w:t>Art. 2.</w:t>
      </w:r>
      <w:r w:rsidRPr="0079116F">
        <w:rPr>
          <w:rFonts w:ascii="Trebuchet MS" w:eastAsia="Calibri" w:hAnsi="Trebuchet MS"/>
          <w:bCs/>
          <w:color w:val="000000" w:themeColor="text1"/>
          <w:sz w:val="22"/>
          <w:szCs w:val="22"/>
        </w:rPr>
        <w:t xml:space="preserve"> Sediul Asocia</w:t>
      </w:r>
      <w:r w:rsidR="00D32813" w:rsidRPr="0079116F">
        <w:rPr>
          <w:rFonts w:ascii="Trebuchet MS" w:eastAsia="Calibri" w:hAnsi="Trebuchet MS"/>
          <w:bCs/>
          <w:color w:val="000000" w:themeColor="text1"/>
          <w:sz w:val="22"/>
          <w:szCs w:val="22"/>
        </w:rPr>
        <w:t>ț</w:t>
      </w:r>
      <w:r w:rsidRPr="0079116F">
        <w:rPr>
          <w:rFonts w:ascii="Trebuchet MS" w:eastAsia="Calibri" w:hAnsi="Trebuchet MS"/>
          <w:bCs/>
          <w:color w:val="000000" w:themeColor="text1"/>
          <w:sz w:val="22"/>
          <w:szCs w:val="22"/>
        </w:rPr>
        <w:t>iei: incinta C</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minului Cultural Movileni - sala mic</w:t>
      </w:r>
      <w:r w:rsidR="00D32813" w:rsidRPr="0079116F">
        <w:rPr>
          <w:rFonts w:ascii="Trebuchet MS" w:eastAsia="Calibri" w:hAnsi="Trebuchet MS"/>
          <w:bCs/>
          <w:color w:val="000000" w:themeColor="text1"/>
          <w:sz w:val="22"/>
          <w:szCs w:val="22"/>
        </w:rPr>
        <w:t>ă</w:t>
      </w:r>
      <w:r w:rsidRPr="0079116F">
        <w:rPr>
          <w:rFonts w:ascii="Trebuchet MS" w:eastAsia="Calibri" w:hAnsi="Trebuchet MS"/>
          <w:bCs/>
          <w:color w:val="000000" w:themeColor="text1"/>
          <w:sz w:val="22"/>
          <w:szCs w:val="22"/>
        </w:rPr>
        <w:t xml:space="preserve"> de </w:t>
      </w:r>
      <w:r w:rsidR="00D32813" w:rsidRPr="0079116F">
        <w:rPr>
          <w:rFonts w:ascii="Trebuchet MS" w:eastAsia="Calibri" w:hAnsi="Trebuchet MS"/>
          <w:bCs/>
          <w:color w:val="000000" w:themeColor="text1"/>
          <w:sz w:val="22"/>
          <w:szCs w:val="22"/>
        </w:rPr>
        <w:t>ș</w:t>
      </w:r>
      <w:r w:rsidRPr="0079116F">
        <w:rPr>
          <w:rFonts w:ascii="Trebuchet MS" w:eastAsia="Calibri" w:hAnsi="Trebuchet MS"/>
          <w:bCs/>
          <w:color w:val="000000" w:themeColor="text1"/>
          <w:sz w:val="22"/>
          <w:szCs w:val="22"/>
        </w:rPr>
        <w:t>edinte, sat Movileni, str.</w:t>
      </w:r>
      <w:r w:rsidR="00D32813" w:rsidRPr="0079116F">
        <w:rPr>
          <w:rFonts w:ascii="Trebuchet MS" w:eastAsia="Calibri" w:hAnsi="Trebuchet MS"/>
          <w:bCs/>
          <w:color w:val="000000" w:themeColor="text1"/>
          <w:sz w:val="22"/>
          <w:szCs w:val="22"/>
        </w:rPr>
        <w:t xml:space="preserve"> </w:t>
      </w:r>
      <w:r w:rsidRPr="0079116F">
        <w:rPr>
          <w:rFonts w:ascii="Trebuchet MS" w:eastAsia="Calibri" w:hAnsi="Trebuchet MS"/>
          <w:bCs/>
          <w:color w:val="000000" w:themeColor="text1"/>
          <w:sz w:val="22"/>
          <w:szCs w:val="22"/>
        </w:rPr>
        <w:t>Speran</w:t>
      </w:r>
      <w:r w:rsidR="00D32813" w:rsidRPr="0079116F">
        <w:rPr>
          <w:rFonts w:ascii="Trebuchet MS" w:eastAsia="Calibri" w:hAnsi="Trebuchet MS"/>
          <w:bCs/>
          <w:color w:val="000000" w:themeColor="text1"/>
          <w:sz w:val="22"/>
          <w:szCs w:val="22"/>
        </w:rPr>
        <w:t>ț</w:t>
      </w:r>
      <w:r w:rsidRPr="0079116F">
        <w:rPr>
          <w:rFonts w:ascii="Trebuchet MS" w:eastAsia="Calibri" w:hAnsi="Trebuchet MS"/>
          <w:bCs/>
          <w:color w:val="000000" w:themeColor="text1"/>
          <w:sz w:val="22"/>
          <w:szCs w:val="22"/>
        </w:rPr>
        <w:t>ei, nr.40, comuna Movileni, jud.</w:t>
      </w:r>
      <w:r w:rsidR="00D32813" w:rsidRPr="0079116F">
        <w:rPr>
          <w:rFonts w:ascii="Trebuchet MS" w:eastAsia="Calibri" w:hAnsi="Trebuchet MS"/>
          <w:bCs/>
          <w:color w:val="000000" w:themeColor="text1"/>
          <w:sz w:val="22"/>
          <w:szCs w:val="22"/>
        </w:rPr>
        <w:t xml:space="preserve"> </w:t>
      </w:r>
      <w:proofErr w:type="gramStart"/>
      <w:r w:rsidRPr="0079116F">
        <w:rPr>
          <w:rFonts w:ascii="Trebuchet MS" w:eastAsia="Calibri" w:hAnsi="Trebuchet MS"/>
          <w:bCs/>
          <w:color w:val="000000" w:themeColor="text1"/>
          <w:sz w:val="22"/>
          <w:szCs w:val="22"/>
        </w:rPr>
        <w:t>Ia</w:t>
      </w:r>
      <w:r w:rsidR="00D32813" w:rsidRPr="0079116F">
        <w:rPr>
          <w:rFonts w:ascii="Trebuchet MS" w:eastAsia="Calibri" w:hAnsi="Trebuchet MS"/>
          <w:bCs/>
          <w:color w:val="000000" w:themeColor="text1"/>
          <w:sz w:val="22"/>
          <w:szCs w:val="22"/>
        </w:rPr>
        <w:t>ș</w:t>
      </w:r>
      <w:r w:rsidRPr="0079116F">
        <w:rPr>
          <w:rFonts w:ascii="Trebuchet MS" w:eastAsia="Calibri" w:hAnsi="Trebuchet MS"/>
          <w:bCs/>
          <w:color w:val="000000" w:themeColor="text1"/>
          <w:sz w:val="22"/>
          <w:szCs w:val="22"/>
        </w:rPr>
        <w:t>i.</w:t>
      </w:r>
      <w:proofErr w:type="gramEnd"/>
    </w:p>
    <w:p w:rsidR="00137399" w:rsidRPr="0079116F" w:rsidRDefault="00137399" w:rsidP="00137399">
      <w:pPr>
        <w:spacing w:line="276" w:lineRule="auto"/>
        <w:jc w:val="both"/>
        <w:rPr>
          <w:rFonts w:ascii="Trebuchet MS" w:eastAsia="Calibri" w:hAnsi="Trebuchet MS"/>
          <w:color w:val="000000" w:themeColor="text1"/>
          <w:sz w:val="22"/>
          <w:szCs w:val="22"/>
        </w:rPr>
      </w:pPr>
      <w:r w:rsidRPr="0079116F">
        <w:rPr>
          <w:rFonts w:ascii="Trebuchet MS" w:eastAsia="Calibri" w:hAnsi="Trebuchet MS"/>
          <w:b/>
          <w:color w:val="000000" w:themeColor="text1"/>
          <w:sz w:val="22"/>
          <w:szCs w:val="22"/>
        </w:rPr>
        <w:t>Art.3.</w:t>
      </w:r>
      <w:r w:rsidRPr="0079116F">
        <w:rPr>
          <w:rFonts w:ascii="Trebuchet MS" w:eastAsia="Calibri" w:hAnsi="Trebuchet MS"/>
          <w:color w:val="000000" w:themeColor="text1"/>
          <w:sz w:val="22"/>
          <w:szCs w:val="22"/>
        </w:rPr>
        <w:t xml:space="preserve"> Grupul de Acţiune Locală Rediu-Prajeni </w:t>
      </w:r>
      <w:proofErr w:type="gramStart"/>
      <w:r w:rsidRPr="0079116F">
        <w:rPr>
          <w:rFonts w:ascii="Trebuchet MS" w:eastAsia="Calibri" w:hAnsi="Trebuchet MS"/>
          <w:color w:val="000000" w:themeColor="text1"/>
          <w:sz w:val="22"/>
          <w:szCs w:val="22"/>
        </w:rPr>
        <w:t>este</w:t>
      </w:r>
      <w:proofErr w:type="gramEnd"/>
      <w:r w:rsidRPr="0079116F">
        <w:rPr>
          <w:rFonts w:ascii="Trebuchet MS" w:eastAsia="Calibri" w:hAnsi="Trebuchet MS"/>
          <w:color w:val="000000" w:themeColor="text1"/>
          <w:sz w:val="22"/>
          <w:szCs w:val="22"/>
        </w:rPr>
        <w:t xml:space="preserve"> organizat şi funcţionează potrivit O.U.G. nr.</w:t>
      </w:r>
      <w:r w:rsidR="00D32813" w:rsidRPr="0079116F">
        <w:rPr>
          <w:rFonts w:ascii="Trebuchet MS" w:eastAsia="Calibri" w:hAnsi="Trebuchet MS"/>
          <w:color w:val="000000" w:themeColor="text1"/>
          <w:sz w:val="22"/>
          <w:szCs w:val="22"/>
        </w:rPr>
        <w:t xml:space="preserve"> </w:t>
      </w:r>
      <w:proofErr w:type="gramStart"/>
      <w:r w:rsidRPr="0079116F">
        <w:rPr>
          <w:rFonts w:ascii="Trebuchet MS" w:eastAsia="Calibri" w:hAnsi="Trebuchet MS"/>
          <w:color w:val="000000" w:themeColor="text1"/>
          <w:sz w:val="22"/>
          <w:szCs w:val="22"/>
        </w:rPr>
        <w:t>26/2000 cu privire la asocia</w:t>
      </w:r>
      <w:r w:rsidR="00D32813" w:rsidRPr="0079116F">
        <w:rPr>
          <w:rFonts w:ascii="Trebuchet MS" w:eastAsia="Calibri" w:hAnsi="Trebuchet MS"/>
          <w:color w:val="000000" w:themeColor="text1"/>
          <w:sz w:val="22"/>
          <w:szCs w:val="22"/>
        </w:rPr>
        <w:t>ț</w:t>
      </w:r>
      <w:r w:rsidRPr="0079116F">
        <w:rPr>
          <w:rFonts w:ascii="Trebuchet MS" w:eastAsia="Calibri" w:hAnsi="Trebuchet MS"/>
          <w:color w:val="000000" w:themeColor="text1"/>
          <w:sz w:val="22"/>
          <w:szCs w:val="22"/>
        </w:rPr>
        <w:t xml:space="preserve">ii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 funda</w:t>
      </w:r>
      <w:r w:rsidR="00D32813" w:rsidRPr="0079116F">
        <w:rPr>
          <w:rFonts w:ascii="Trebuchet MS" w:eastAsia="Calibri" w:hAnsi="Trebuchet MS"/>
          <w:color w:val="000000" w:themeColor="text1"/>
          <w:sz w:val="22"/>
          <w:szCs w:val="22"/>
        </w:rPr>
        <w:t>ț</w:t>
      </w:r>
      <w:r w:rsidRPr="0079116F">
        <w:rPr>
          <w:rFonts w:ascii="Trebuchet MS" w:eastAsia="Calibri" w:hAnsi="Trebuchet MS"/>
          <w:color w:val="000000" w:themeColor="text1"/>
          <w:sz w:val="22"/>
          <w:szCs w:val="22"/>
        </w:rPr>
        <w:t>ii, cu modific</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rile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 complet</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rile ulterioare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 Deciziei de Autorizare emisă de Ministerul Agriculturii şi Dezvoltării Rurale.</w:t>
      </w:r>
      <w:proofErr w:type="gramEnd"/>
      <w:r w:rsidRPr="0079116F">
        <w:rPr>
          <w:rFonts w:ascii="Trebuchet MS" w:eastAsia="Calibri" w:hAnsi="Trebuchet MS"/>
          <w:color w:val="000000" w:themeColor="text1"/>
          <w:sz w:val="22"/>
          <w:szCs w:val="22"/>
        </w:rPr>
        <w:t xml:space="preserve"> </w:t>
      </w:r>
    </w:p>
    <w:p w:rsidR="00137399" w:rsidRPr="0079116F" w:rsidRDefault="00137399" w:rsidP="00137399">
      <w:pPr>
        <w:spacing w:line="276" w:lineRule="auto"/>
        <w:jc w:val="both"/>
        <w:rPr>
          <w:rFonts w:ascii="Trebuchet MS" w:eastAsia="Calibri" w:hAnsi="Trebuchet MS"/>
          <w:color w:val="000000" w:themeColor="text1"/>
          <w:sz w:val="22"/>
          <w:szCs w:val="22"/>
        </w:rPr>
      </w:pPr>
      <w:r w:rsidRPr="0079116F">
        <w:rPr>
          <w:rFonts w:ascii="Trebuchet MS" w:eastAsia="Calibri" w:hAnsi="Trebuchet MS"/>
          <w:b/>
          <w:bCs/>
          <w:color w:val="000000" w:themeColor="text1"/>
          <w:sz w:val="22"/>
          <w:szCs w:val="22"/>
        </w:rPr>
        <w:t>Art.4.</w:t>
      </w:r>
      <w:r w:rsidRPr="0079116F">
        <w:rPr>
          <w:rFonts w:ascii="Trebuchet MS" w:eastAsia="Calibri" w:hAnsi="Trebuchet MS"/>
          <w:bCs/>
          <w:color w:val="000000" w:themeColor="text1"/>
          <w:sz w:val="22"/>
          <w:szCs w:val="22"/>
        </w:rPr>
        <w:t xml:space="preserve"> </w:t>
      </w:r>
      <w:r w:rsidRPr="0079116F">
        <w:rPr>
          <w:rFonts w:ascii="Trebuchet MS" w:eastAsia="Calibri" w:hAnsi="Trebuchet MS"/>
          <w:color w:val="000000" w:themeColor="text1"/>
          <w:sz w:val="22"/>
          <w:szCs w:val="22"/>
        </w:rPr>
        <w:t>Grupul de Acţiune Locală desfăşoară activităţi specifice implementării măsurilor din PNDR, 19-Sprijin pentru dezvoltarea local</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 LEADER sM</w:t>
      </w:r>
      <w:r w:rsidR="00D32813" w:rsidRPr="0079116F">
        <w:rPr>
          <w:rFonts w:ascii="Trebuchet MS" w:eastAsia="Calibri" w:hAnsi="Trebuchet MS"/>
          <w:color w:val="000000" w:themeColor="text1"/>
          <w:sz w:val="22"/>
          <w:szCs w:val="22"/>
        </w:rPr>
        <w:t xml:space="preserve"> </w:t>
      </w:r>
      <w:r w:rsidRPr="0079116F">
        <w:rPr>
          <w:rFonts w:ascii="Trebuchet MS" w:eastAsia="Calibri" w:hAnsi="Trebuchet MS"/>
          <w:color w:val="000000" w:themeColor="text1"/>
          <w:sz w:val="22"/>
          <w:szCs w:val="22"/>
        </w:rPr>
        <w:t>19.2-Sprijin pentru implementarea ac</w:t>
      </w:r>
      <w:r w:rsidR="00D32813" w:rsidRPr="0079116F">
        <w:rPr>
          <w:rFonts w:ascii="Trebuchet MS" w:eastAsia="Calibri" w:hAnsi="Trebuchet MS"/>
          <w:color w:val="000000" w:themeColor="text1"/>
          <w:sz w:val="22"/>
          <w:szCs w:val="22"/>
        </w:rPr>
        <w:t>ț</w:t>
      </w:r>
      <w:r w:rsidRPr="0079116F">
        <w:rPr>
          <w:rFonts w:ascii="Trebuchet MS" w:eastAsia="Calibri" w:hAnsi="Trebuchet MS"/>
          <w:color w:val="000000" w:themeColor="text1"/>
          <w:sz w:val="22"/>
          <w:szCs w:val="22"/>
        </w:rPr>
        <w:t xml:space="preserve">iunilor </w:t>
      </w:r>
      <w:r w:rsidR="00D32813" w:rsidRPr="0079116F">
        <w:rPr>
          <w:rFonts w:ascii="Trebuchet MS" w:eastAsia="Calibri" w:hAnsi="Trebuchet MS"/>
          <w:color w:val="000000" w:themeColor="text1"/>
          <w:sz w:val="22"/>
          <w:szCs w:val="22"/>
        </w:rPr>
        <w:t>î</w:t>
      </w:r>
      <w:r w:rsidRPr="0079116F">
        <w:rPr>
          <w:rFonts w:ascii="Trebuchet MS" w:eastAsia="Calibri" w:hAnsi="Trebuchet MS"/>
          <w:color w:val="000000" w:themeColor="text1"/>
          <w:sz w:val="22"/>
          <w:szCs w:val="22"/>
        </w:rPr>
        <w:t>n cadrul strategiei de dezvoltare local</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sM 19.3-preg</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tirea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 implementarea activit</w:t>
      </w:r>
      <w:r w:rsidR="00D32813" w:rsidRPr="0079116F">
        <w:rPr>
          <w:rFonts w:ascii="Trebuchet MS" w:eastAsia="Calibri" w:hAnsi="Trebuchet MS"/>
          <w:color w:val="000000" w:themeColor="text1"/>
          <w:sz w:val="22"/>
          <w:szCs w:val="22"/>
        </w:rPr>
        <w:t>ăț</w:t>
      </w:r>
      <w:r w:rsidRPr="0079116F">
        <w:rPr>
          <w:rFonts w:ascii="Trebuchet MS" w:eastAsia="Calibri" w:hAnsi="Trebuchet MS"/>
          <w:color w:val="000000" w:themeColor="text1"/>
          <w:sz w:val="22"/>
          <w:szCs w:val="22"/>
        </w:rPr>
        <w:t>ilor de cooperare ale GAL, sM</w:t>
      </w:r>
      <w:r w:rsidR="00D32813" w:rsidRPr="0079116F">
        <w:rPr>
          <w:rFonts w:ascii="Trebuchet MS" w:eastAsia="Calibri" w:hAnsi="Trebuchet MS"/>
          <w:color w:val="000000" w:themeColor="text1"/>
          <w:sz w:val="22"/>
          <w:szCs w:val="22"/>
        </w:rPr>
        <w:t xml:space="preserve"> </w:t>
      </w:r>
      <w:r w:rsidRPr="0079116F">
        <w:rPr>
          <w:rFonts w:ascii="Trebuchet MS" w:eastAsia="Calibri" w:hAnsi="Trebuchet MS"/>
          <w:color w:val="000000" w:themeColor="text1"/>
          <w:sz w:val="22"/>
          <w:szCs w:val="22"/>
        </w:rPr>
        <w:t>19.4-Sprijin pentru cheltuiei de func</w:t>
      </w:r>
      <w:r w:rsidR="00D32813" w:rsidRPr="0079116F">
        <w:rPr>
          <w:rFonts w:ascii="Trebuchet MS" w:eastAsia="Calibri" w:hAnsi="Trebuchet MS"/>
          <w:color w:val="000000" w:themeColor="text1"/>
          <w:sz w:val="22"/>
          <w:szCs w:val="22"/>
        </w:rPr>
        <w:t>ț</w:t>
      </w:r>
      <w:r w:rsidRPr="0079116F">
        <w:rPr>
          <w:rFonts w:ascii="Trebuchet MS" w:eastAsia="Calibri" w:hAnsi="Trebuchet MS"/>
          <w:color w:val="000000" w:themeColor="text1"/>
          <w:sz w:val="22"/>
          <w:szCs w:val="22"/>
        </w:rPr>
        <w:t xml:space="preserve">ionare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 xml:space="preserve">i animare. </w:t>
      </w:r>
    </w:p>
    <w:p w:rsidR="00137399" w:rsidRPr="0079116F" w:rsidRDefault="00137399" w:rsidP="00137399">
      <w:pPr>
        <w:spacing w:line="276" w:lineRule="auto"/>
        <w:jc w:val="both"/>
        <w:rPr>
          <w:rFonts w:ascii="Trebuchet MS" w:eastAsia="Calibri" w:hAnsi="Trebuchet MS"/>
          <w:color w:val="000000" w:themeColor="text1"/>
          <w:sz w:val="22"/>
          <w:szCs w:val="22"/>
        </w:rPr>
      </w:pPr>
      <w:r w:rsidRPr="0079116F">
        <w:rPr>
          <w:rFonts w:ascii="Trebuchet MS" w:eastAsia="Calibri" w:hAnsi="Trebuchet MS"/>
          <w:b/>
          <w:color w:val="000000" w:themeColor="text1"/>
          <w:sz w:val="22"/>
          <w:szCs w:val="22"/>
        </w:rPr>
        <w:t>Art.5.</w:t>
      </w:r>
      <w:r w:rsidRPr="0079116F">
        <w:rPr>
          <w:rFonts w:ascii="Trebuchet MS" w:eastAsia="Calibri" w:hAnsi="Trebuchet MS"/>
          <w:color w:val="000000" w:themeColor="text1"/>
          <w:sz w:val="22"/>
          <w:szCs w:val="22"/>
        </w:rPr>
        <w:t xml:space="preserve"> Asociaţia Grupul de Acţiune Locală Rediu-Prajeni are ca </w:t>
      </w:r>
      <w:r w:rsidRPr="0079116F">
        <w:rPr>
          <w:rFonts w:ascii="Trebuchet MS" w:eastAsia="Calibri" w:hAnsi="Trebuchet MS"/>
          <w:b/>
          <w:color w:val="000000" w:themeColor="text1"/>
          <w:sz w:val="22"/>
          <w:szCs w:val="22"/>
        </w:rPr>
        <w:t>scop</w:t>
      </w:r>
      <w:r w:rsidRPr="0079116F">
        <w:rPr>
          <w:rFonts w:ascii="Trebuchet MS" w:eastAsia="Calibri" w:hAnsi="Trebuchet MS"/>
          <w:color w:val="000000" w:themeColor="text1"/>
          <w:sz w:val="22"/>
          <w:szCs w:val="22"/>
        </w:rPr>
        <w:t xml:space="preserve"> </w:t>
      </w:r>
      <w:r w:rsidRPr="0079116F">
        <w:rPr>
          <w:rFonts w:ascii="Trebuchet MS" w:eastAsia="Calibri" w:hAnsi="Trebuchet MS"/>
          <w:b/>
          <w:color w:val="000000" w:themeColor="text1"/>
          <w:sz w:val="22"/>
          <w:szCs w:val="22"/>
        </w:rPr>
        <w:t>principal</w:t>
      </w:r>
      <w:r w:rsidRPr="0079116F">
        <w:rPr>
          <w:rFonts w:ascii="Trebuchet MS" w:eastAsia="Calibri" w:hAnsi="Trebuchet MS"/>
          <w:color w:val="000000" w:themeColor="text1"/>
          <w:sz w:val="22"/>
          <w:szCs w:val="22"/>
        </w:rPr>
        <w:t xml:space="preserve"> elaborarea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 implementarea unei strategii locale care urm</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re</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te promovarea dezvolt</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rii economice, sociale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 a mediului, consolidarea competitivit</w:t>
      </w:r>
      <w:r w:rsidR="00D32813" w:rsidRPr="0079116F">
        <w:rPr>
          <w:rFonts w:ascii="Trebuchet MS" w:eastAsia="Calibri" w:hAnsi="Trebuchet MS"/>
          <w:color w:val="000000" w:themeColor="text1"/>
          <w:sz w:val="22"/>
          <w:szCs w:val="22"/>
        </w:rPr>
        <w:t>ăț</w:t>
      </w:r>
      <w:r w:rsidRPr="0079116F">
        <w:rPr>
          <w:rFonts w:ascii="Trebuchet MS" w:eastAsia="Calibri" w:hAnsi="Trebuchet MS"/>
          <w:color w:val="000000" w:themeColor="text1"/>
          <w:sz w:val="22"/>
          <w:szCs w:val="22"/>
        </w:rPr>
        <w:t xml:space="preserve">ii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 a condi</w:t>
      </w:r>
      <w:r w:rsidR="00D32813" w:rsidRPr="0079116F">
        <w:rPr>
          <w:rFonts w:ascii="Trebuchet MS" w:eastAsia="Calibri" w:hAnsi="Trebuchet MS"/>
          <w:color w:val="000000" w:themeColor="text1"/>
          <w:sz w:val="22"/>
          <w:szCs w:val="22"/>
        </w:rPr>
        <w:t>ț</w:t>
      </w:r>
      <w:r w:rsidRPr="0079116F">
        <w:rPr>
          <w:rFonts w:ascii="Trebuchet MS" w:eastAsia="Calibri" w:hAnsi="Trebuchet MS"/>
          <w:color w:val="000000" w:themeColor="text1"/>
          <w:sz w:val="22"/>
          <w:szCs w:val="22"/>
        </w:rPr>
        <w:t>iilor normale de trai, a sustenabilit</w:t>
      </w:r>
      <w:r w:rsidR="00D32813" w:rsidRPr="0079116F">
        <w:rPr>
          <w:rFonts w:ascii="Trebuchet MS" w:eastAsia="Calibri" w:hAnsi="Trebuchet MS"/>
          <w:color w:val="000000" w:themeColor="text1"/>
          <w:sz w:val="22"/>
          <w:szCs w:val="22"/>
        </w:rPr>
        <w:t>ăț</w:t>
      </w:r>
      <w:r w:rsidRPr="0079116F">
        <w:rPr>
          <w:rFonts w:ascii="Trebuchet MS" w:eastAsia="Calibri" w:hAnsi="Trebuchet MS"/>
          <w:color w:val="000000" w:themeColor="text1"/>
          <w:sz w:val="22"/>
          <w:szCs w:val="22"/>
        </w:rPr>
        <w:t xml:space="preserve">ii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 a coeziunii.</w:t>
      </w:r>
    </w:p>
    <w:p w:rsidR="00137399" w:rsidRPr="0079116F" w:rsidRDefault="00137399" w:rsidP="00137399">
      <w:pPr>
        <w:spacing w:line="276" w:lineRule="auto"/>
        <w:jc w:val="both"/>
        <w:rPr>
          <w:rFonts w:ascii="Trebuchet MS" w:eastAsia="Calibri" w:hAnsi="Trebuchet MS"/>
          <w:color w:val="000000" w:themeColor="text1"/>
          <w:sz w:val="22"/>
          <w:szCs w:val="22"/>
        </w:rPr>
      </w:pPr>
      <w:r w:rsidRPr="0079116F">
        <w:rPr>
          <w:rFonts w:ascii="Trebuchet MS" w:eastAsia="Calibri" w:hAnsi="Trebuchet MS"/>
          <w:b/>
          <w:color w:val="000000" w:themeColor="text1"/>
          <w:sz w:val="22"/>
          <w:szCs w:val="22"/>
        </w:rPr>
        <w:t xml:space="preserve">Art.6. </w:t>
      </w:r>
      <w:r w:rsidRPr="0079116F">
        <w:rPr>
          <w:rFonts w:ascii="Trebuchet MS" w:eastAsia="Calibri" w:hAnsi="Trebuchet MS"/>
          <w:color w:val="000000" w:themeColor="text1"/>
          <w:sz w:val="22"/>
          <w:szCs w:val="22"/>
        </w:rPr>
        <w:t>Asociaţia Grupul de Acţiune Locală Rediu-Prajeni implementeaz</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 ac</w:t>
      </w:r>
      <w:r w:rsidR="00D32813" w:rsidRPr="0079116F">
        <w:rPr>
          <w:rFonts w:ascii="Trebuchet MS" w:eastAsia="Calibri" w:hAnsi="Trebuchet MS"/>
          <w:color w:val="000000" w:themeColor="text1"/>
          <w:sz w:val="22"/>
          <w:szCs w:val="22"/>
        </w:rPr>
        <w:t>ț</w:t>
      </w:r>
      <w:r w:rsidRPr="0079116F">
        <w:rPr>
          <w:rFonts w:ascii="Trebuchet MS" w:eastAsia="Calibri" w:hAnsi="Trebuchet MS"/>
          <w:color w:val="000000" w:themeColor="text1"/>
          <w:sz w:val="22"/>
          <w:szCs w:val="22"/>
        </w:rPr>
        <w:t xml:space="preserve">iuni din cadrul Strategiei de Dezvoltare Locală al zonei jud. </w:t>
      </w:r>
      <w:proofErr w:type="gramStart"/>
      <w:r w:rsidRPr="0079116F">
        <w:rPr>
          <w:rFonts w:ascii="Trebuchet MS" w:eastAsia="Calibri" w:hAnsi="Trebuchet MS"/>
          <w:color w:val="000000" w:themeColor="text1"/>
          <w:sz w:val="22"/>
          <w:szCs w:val="22"/>
        </w:rPr>
        <w:t>Ia</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 si Jud.</w:t>
      </w:r>
      <w:proofErr w:type="gramEnd"/>
      <w:r w:rsidRPr="0079116F">
        <w:rPr>
          <w:rFonts w:ascii="Trebuchet MS" w:eastAsia="Calibri" w:hAnsi="Trebuchet MS"/>
          <w:color w:val="000000" w:themeColor="text1"/>
          <w:sz w:val="22"/>
          <w:szCs w:val="22"/>
        </w:rPr>
        <w:t xml:space="preserve"> Boto</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 xml:space="preserve">ani, </w:t>
      </w:r>
      <w:r w:rsidR="00D32813" w:rsidRPr="0079116F">
        <w:rPr>
          <w:rFonts w:ascii="Trebuchet MS" w:eastAsia="Calibri" w:hAnsi="Trebuchet MS"/>
          <w:color w:val="000000" w:themeColor="text1"/>
          <w:sz w:val="22"/>
          <w:szCs w:val="22"/>
        </w:rPr>
        <w:t>î</w:t>
      </w:r>
      <w:r w:rsidRPr="0079116F">
        <w:rPr>
          <w:rFonts w:ascii="Trebuchet MS" w:eastAsia="Calibri" w:hAnsi="Trebuchet MS"/>
          <w:color w:val="000000" w:themeColor="text1"/>
          <w:sz w:val="22"/>
          <w:szCs w:val="22"/>
        </w:rPr>
        <w:t>nglob</w:t>
      </w:r>
      <w:r w:rsidR="00D32813" w:rsidRPr="0079116F">
        <w:rPr>
          <w:rFonts w:ascii="Trebuchet MS" w:eastAsia="Calibri" w:hAnsi="Trebuchet MS"/>
          <w:color w:val="000000" w:themeColor="text1"/>
          <w:sz w:val="22"/>
          <w:szCs w:val="22"/>
        </w:rPr>
        <w:t>â</w:t>
      </w:r>
      <w:r w:rsidRPr="0079116F">
        <w:rPr>
          <w:rFonts w:ascii="Trebuchet MS" w:eastAsia="Calibri" w:hAnsi="Trebuchet MS"/>
          <w:color w:val="000000" w:themeColor="text1"/>
          <w:sz w:val="22"/>
          <w:szCs w:val="22"/>
        </w:rPr>
        <w:t>nd 9 unit</w:t>
      </w:r>
      <w:r w:rsidR="00D32813" w:rsidRPr="0079116F">
        <w:rPr>
          <w:rFonts w:ascii="Trebuchet MS" w:eastAsia="Calibri" w:hAnsi="Trebuchet MS"/>
          <w:color w:val="000000" w:themeColor="text1"/>
          <w:sz w:val="22"/>
          <w:szCs w:val="22"/>
        </w:rPr>
        <w:t>ăț</w:t>
      </w:r>
      <w:r w:rsidRPr="0079116F">
        <w:rPr>
          <w:rFonts w:ascii="Trebuchet MS" w:eastAsia="Calibri" w:hAnsi="Trebuchet MS"/>
          <w:color w:val="000000" w:themeColor="text1"/>
          <w:sz w:val="22"/>
          <w:szCs w:val="22"/>
        </w:rPr>
        <w:t>i administrativ teritoriale, recunoscute legal la nivelul NUTS IV, dup</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 cum urmeaz</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Comuna Gropni</w:t>
      </w:r>
      <w:r w:rsidR="00D32813" w:rsidRPr="0079116F">
        <w:rPr>
          <w:rFonts w:ascii="Trebuchet MS" w:eastAsia="Calibri" w:hAnsi="Trebuchet MS"/>
          <w:color w:val="000000" w:themeColor="text1"/>
          <w:sz w:val="22"/>
          <w:szCs w:val="22"/>
        </w:rPr>
        <w:t>ț</w:t>
      </w:r>
      <w:r w:rsidRPr="0079116F">
        <w:rPr>
          <w:rFonts w:ascii="Trebuchet MS" w:eastAsia="Calibri" w:hAnsi="Trebuchet MS"/>
          <w:color w:val="000000" w:themeColor="text1"/>
          <w:sz w:val="22"/>
          <w:szCs w:val="22"/>
        </w:rPr>
        <w:t>a, Comuna Movileni, Comuna Plugari, Comuna Rediu, Comuna Rom</w:t>
      </w:r>
      <w:r w:rsidR="00D32813" w:rsidRPr="0079116F">
        <w:rPr>
          <w:rFonts w:ascii="Trebuchet MS" w:eastAsia="Calibri" w:hAnsi="Trebuchet MS"/>
          <w:color w:val="000000" w:themeColor="text1"/>
          <w:sz w:val="22"/>
          <w:szCs w:val="22"/>
        </w:rPr>
        <w:t>â</w:t>
      </w:r>
      <w:r w:rsidRPr="0079116F">
        <w:rPr>
          <w:rFonts w:ascii="Trebuchet MS" w:eastAsia="Calibri" w:hAnsi="Trebuchet MS"/>
          <w:color w:val="000000" w:themeColor="text1"/>
          <w:sz w:val="22"/>
          <w:szCs w:val="22"/>
        </w:rPr>
        <w:t>ne</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 xml:space="preserve">ti, Comuna </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ipote, Comuna Valea Lupului, Comuna Vl</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deni si Comuna Pr</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jeni din jud. </w:t>
      </w:r>
      <w:proofErr w:type="gramStart"/>
      <w:r w:rsidRPr="0079116F">
        <w:rPr>
          <w:rFonts w:ascii="Trebuchet MS" w:eastAsia="Calibri" w:hAnsi="Trebuchet MS"/>
          <w:color w:val="000000" w:themeColor="text1"/>
          <w:sz w:val="22"/>
          <w:szCs w:val="22"/>
        </w:rPr>
        <w:t>Boto</w:t>
      </w:r>
      <w:r w:rsidR="00D32813" w:rsidRPr="0079116F">
        <w:rPr>
          <w:rFonts w:ascii="Trebuchet MS" w:eastAsia="Calibri" w:hAnsi="Trebuchet MS"/>
          <w:color w:val="000000" w:themeColor="text1"/>
          <w:sz w:val="22"/>
          <w:szCs w:val="22"/>
        </w:rPr>
        <w:t>ș</w:t>
      </w:r>
      <w:r w:rsidRPr="0079116F">
        <w:rPr>
          <w:rFonts w:ascii="Trebuchet MS" w:eastAsia="Calibri" w:hAnsi="Trebuchet MS"/>
          <w:color w:val="000000" w:themeColor="text1"/>
          <w:sz w:val="22"/>
          <w:szCs w:val="22"/>
        </w:rPr>
        <w:t>ani.</w:t>
      </w:r>
      <w:proofErr w:type="gramEnd"/>
    </w:p>
    <w:p w:rsidR="00137399" w:rsidRPr="0079116F" w:rsidRDefault="00137399" w:rsidP="00137399">
      <w:pPr>
        <w:spacing w:line="276" w:lineRule="auto"/>
        <w:jc w:val="both"/>
        <w:rPr>
          <w:rFonts w:ascii="Trebuchet MS" w:eastAsia="Calibri" w:hAnsi="Trebuchet MS"/>
          <w:color w:val="000000" w:themeColor="text1"/>
          <w:sz w:val="22"/>
          <w:szCs w:val="22"/>
        </w:rPr>
      </w:pPr>
      <w:r w:rsidRPr="0079116F">
        <w:rPr>
          <w:rFonts w:ascii="Trebuchet MS" w:eastAsia="Calibri" w:hAnsi="Trebuchet MS"/>
          <w:b/>
          <w:color w:val="000000" w:themeColor="text1"/>
          <w:sz w:val="22"/>
          <w:szCs w:val="22"/>
        </w:rPr>
        <w:t>Art.7</w:t>
      </w:r>
      <w:r w:rsidRPr="0079116F">
        <w:rPr>
          <w:rFonts w:ascii="Trebuchet MS" w:eastAsia="Calibri" w:hAnsi="Trebuchet MS"/>
          <w:color w:val="000000" w:themeColor="text1"/>
          <w:sz w:val="22"/>
          <w:szCs w:val="22"/>
        </w:rPr>
        <w:t xml:space="preserve">. </w:t>
      </w:r>
      <w:r w:rsidRPr="0079116F">
        <w:rPr>
          <w:rFonts w:ascii="Trebuchet MS" w:eastAsia="Calibri" w:hAnsi="Trebuchet MS"/>
          <w:b/>
          <w:color w:val="000000" w:themeColor="text1"/>
          <w:sz w:val="22"/>
          <w:szCs w:val="22"/>
        </w:rPr>
        <w:t>Obiectul de activitate</w:t>
      </w:r>
      <w:r w:rsidRPr="0079116F">
        <w:rPr>
          <w:rFonts w:ascii="Trebuchet MS" w:eastAsia="Calibri" w:hAnsi="Trebuchet MS"/>
          <w:color w:val="000000" w:themeColor="text1"/>
          <w:sz w:val="22"/>
          <w:szCs w:val="22"/>
        </w:rPr>
        <w:t xml:space="preserve"> al Asocia</w:t>
      </w:r>
      <w:r w:rsidR="00D32813" w:rsidRPr="0079116F">
        <w:rPr>
          <w:rFonts w:ascii="Trebuchet MS" w:eastAsia="Calibri" w:hAnsi="Trebuchet MS"/>
          <w:color w:val="000000" w:themeColor="text1"/>
          <w:sz w:val="22"/>
          <w:szCs w:val="22"/>
        </w:rPr>
        <w:t>ți</w:t>
      </w:r>
      <w:r w:rsidRPr="0079116F">
        <w:rPr>
          <w:rFonts w:ascii="Trebuchet MS" w:eastAsia="Calibri" w:hAnsi="Trebuchet MS"/>
          <w:color w:val="000000" w:themeColor="text1"/>
          <w:sz w:val="22"/>
          <w:szCs w:val="22"/>
        </w:rPr>
        <w:t>ei const</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 </w:t>
      </w:r>
      <w:r w:rsidR="00D32813" w:rsidRPr="0079116F">
        <w:rPr>
          <w:rFonts w:ascii="Trebuchet MS" w:eastAsia="Calibri" w:hAnsi="Trebuchet MS"/>
          <w:color w:val="000000" w:themeColor="text1"/>
          <w:sz w:val="22"/>
          <w:szCs w:val="22"/>
        </w:rPr>
        <w:t>î</w:t>
      </w:r>
      <w:r w:rsidRPr="0079116F">
        <w:rPr>
          <w:rFonts w:ascii="Trebuchet MS" w:eastAsia="Calibri" w:hAnsi="Trebuchet MS"/>
          <w:color w:val="000000" w:themeColor="text1"/>
          <w:sz w:val="22"/>
          <w:szCs w:val="22"/>
        </w:rPr>
        <w:t>n realizarea urm</w:t>
      </w:r>
      <w:r w:rsidR="00D32813"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toarelor obiective:  </w:t>
      </w:r>
    </w:p>
    <w:tbl>
      <w:tblPr>
        <w:tblW w:w="0" w:type="auto"/>
        <w:tblBorders>
          <w:top w:val="nil"/>
          <w:left w:val="nil"/>
          <w:bottom w:val="nil"/>
          <w:right w:val="nil"/>
        </w:tblBorders>
        <w:tblLayout w:type="fixed"/>
        <w:tblLook w:val="0000" w:firstRow="0" w:lastRow="0" w:firstColumn="0" w:lastColumn="0" w:noHBand="0" w:noVBand="0"/>
      </w:tblPr>
      <w:tblGrid>
        <w:gridCol w:w="9069"/>
      </w:tblGrid>
      <w:tr w:rsidR="00137399" w:rsidRPr="0079116F" w:rsidTr="00B53C40">
        <w:trPr>
          <w:trHeight w:val="1201"/>
        </w:trPr>
        <w:tc>
          <w:tcPr>
            <w:tcW w:w="9069" w:type="dxa"/>
          </w:tcPr>
          <w:p w:rsidR="00137399" w:rsidRPr="0079116F" w:rsidRDefault="00D32813" w:rsidP="00137399">
            <w:pPr>
              <w:spacing w:line="276" w:lineRule="auto"/>
              <w:jc w:val="both"/>
              <w:rPr>
                <w:rFonts w:ascii="Trebuchet MS" w:eastAsia="Calibri" w:hAnsi="Trebuchet MS"/>
                <w:color w:val="000000" w:themeColor="text1"/>
                <w:sz w:val="22"/>
                <w:szCs w:val="22"/>
              </w:rPr>
            </w:pPr>
            <w:r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ini</w:t>
            </w:r>
            <w:r w:rsidRPr="0079116F">
              <w:rPr>
                <w:rFonts w:ascii="Trebuchet MS" w:eastAsia="Calibri" w:hAnsi="Trebuchet MS"/>
                <w:color w:val="000000" w:themeColor="text1"/>
                <w:sz w:val="22"/>
                <w:szCs w:val="22"/>
              </w:rPr>
              <w:t>ț</w:t>
            </w:r>
            <w:r w:rsidR="00137399" w:rsidRPr="0079116F">
              <w:rPr>
                <w:rFonts w:ascii="Trebuchet MS" w:eastAsia="Calibri" w:hAnsi="Trebuchet MS"/>
                <w:color w:val="000000" w:themeColor="text1"/>
                <w:sz w:val="22"/>
                <w:szCs w:val="22"/>
              </w:rPr>
              <w:t xml:space="preserve">ierea </w:t>
            </w:r>
            <w:r w:rsidRPr="0079116F">
              <w:rPr>
                <w:rFonts w:ascii="Trebuchet MS" w:eastAsia="Calibri" w:hAnsi="Trebuchet MS"/>
                <w:color w:val="000000" w:themeColor="text1"/>
                <w:sz w:val="22"/>
                <w:szCs w:val="22"/>
              </w:rPr>
              <w:t>ș</w:t>
            </w:r>
            <w:r w:rsidR="00137399" w:rsidRPr="0079116F">
              <w:rPr>
                <w:rFonts w:ascii="Trebuchet MS" w:eastAsia="Calibri" w:hAnsi="Trebuchet MS"/>
                <w:color w:val="000000" w:themeColor="text1"/>
                <w:sz w:val="22"/>
                <w:szCs w:val="22"/>
              </w:rPr>
              <w:t>i realizarea Strategiei de Dezvoltare Local</w:t>
            </w:r>
            <w:r w:rsidRPr="0079116F">
              <w:rPr>
                <w:rFonts w:ascii="Trebuchet MS" w:eastAsia="Calibri" w:hAnsi="Trebuchet MS"/>
                <w:color w:val="000000" w:themeColor="text1"/>
                <w:sz w:val="22"/>
                <w:szCs w:val="22"/>
              </w:rPr>
              <w:t>ă</w:t>
            </w:r>
            <w:r w:rsidR="00137399" w:rsidRPr="0079116F">
              <w:rPr>
                <w:rFonts w:ascii="Trebuchet MS" w:eastAsia="Calibri" w:hAnsi="Trebuchet MS"/>
                <w:color w:val="000000" w:themeColor="text1"/>
                <w:sz w:val="22"/>
                <w:szCs w:val="22"/>
              </w:rPr>
              <w:t xml:space="preserve"> </w:t>
            </w:r>
            <w:r w:rsidRPr="0079116F">
              <w:rPr>
                <w:rFonts w:ascii="Trebuchet MS" w:eastAsia="Calibri" w:hAnsi="Trebuchet MS"/>
                <w:color w:val="000000" w:themeColor="text1"/>
                <w:sz w:val="22"/>
                <w:szCs w:val="22"/>
              </w:rPr>
              <w:t>î</w:t>
            </w:r>
            <w:r w:rsidR="00137399" w:rsidRPr="0079116F">
              <w:rPr>
                <w:rFonts w:ascii="Trebuchet MS" w:eastAsia="Calibri" w:hAnsi="Trebuchet MS"/>
                <w:color w:val="000000" w:themeColor="text1"/>
                <w:sz w:val="22"/>
                <w:szCs w:val="22"/>
              </w:rPr>
              <w:t>n concordan</w:t>
            </w:r>
            <w:r w:rsidRPr="0079116F">
              <w:rPr>
                <w:rFonts w:ascii="Trebuchet MS" w:eastAsia="Calibri" w:hAnsi="Trebuchet MS"/>
                <w:color w:val="000000" w:themeColor="text1"/>
                <w:sz w:val="22"/>
                <w:szCs w:val="22"/>
              </w:rPr>
              <w:t>ță</w:t>
            </w:r>
            <w:r w:rsidR="00137399" w:rsidRPr="0079116F">
              <w:rPr>
                <w:rFonts w:ascii="Trebuchet MS" w:eastAsia="Calibri" w:hAnsi="Trebuchet MS"/>
                <w:color w:val="000000" w:themeColor="text1"/>
                <w:sz w:val="22"/>
                <w:szCs w:val="22"/>
              </w:rPr>
              <w:t xml:space="preserve"> cu nevoile </w:t>
            </w:r>
            <w:r w:rsidRPr="0079116F">
              <w:rPr>
                <w:rFonts w:ascii="Trebuchet MS" w:eastAsia="Calibri" w:hAnsi="Trebuchet MS"/>
                <w:color w:val="000000" w:themeColor="text1"/>
                <w:sz w:val="22"/>
                <w:szCs w:val="22"/>
              </w:rPr>
              <w:t>ș</w:t>
            </w:r>
            <w:r w:rsidR="00137399" w:rsidRPr="0079116F">
              <w:rPr>
                <w:rFonts w:ascii="Trebuchet MS" w:eastAsia="Calibri" w:hAnsi="Trebuchet MS"/>
                <w:color w:val="000000" w:themeColor="text1"/>
                <w:sz w:val="22"/>
                <w:szCs w:val="22"/>
              </w:rPr>
              <w:t>i priorit</w:t>
            </w:r>
            <w:r w:rsidRPr="0079116F">
              <w:rPr>
                <w:rFonts w:ascii="Trebuchet MS" w:eastAsia="Calibri" w:hAnsi="Trebuchet MS"/>
                <w:color w:val="000000" w:themeColor="text1"/>
                <w:sz w:val="22"/>
                <w:szCs w:val="22"/>
              </w:rPr>
              <w:t>ăț</w:t>
            </w:r>
            <w:r w:rsidR="00137399" w:rsidRPr="0079116F">
              <w:rPr>
                <w:rFonts w:ascii="Trebuchet MS" w:eastAsia="Calibri" w:hAnsi="Trebuchet MS"/>
                <w:color w:val="000000" w:themeColor="text1"/>
                <w:sz w:val="22"/>
                <w:szCs w:val="22"/>
              </w:rPr>
              <w:t>ile fiec</w:t>
            </w:r>
            <w:r w:rsidRPr="0079116F">
              <w:rPr>
                <w:rFonts w:ascii="Trebuchet MS" w:eastAsia="Calibri" w:hAnsi="Trebuchet MS"/>
                <w:color w:val="000000" w:themeColor="text1"/>
                <w:sz w:val="22"/>
                <w:szCs w:val="22"/>
              </w:rPr>
              <w:t>ă</w:t>
            </w:r>
            <w:r w:rsidR="00137399" w:rsidRPr="0079116F">
              <w:rPr>
                <w:rFonts w:ascii="Trebuchet MS" w:eastAsia="Calibri" w:hAnsi="Trebuchet MS"/>
                <w:color w:val="000000" w:themeColor="text1"/>
                <w:sz w:val="22"/>
                <w:szCs w:val="22"/>
              </w:rPr>
              <w:t>rei comunt</w:t>
            </w:r>
            <w:r w:rsidRPr="0079116F">
              <w:rPr>
                <w:rFonts w:ascii="Trebuchet MS" w:eastAsia="Calibri" w:hAnsi="Trebuchet MS"/>
                <w:color w:val="000000" w:themeColor="text1"/>
                <w:sz w:val="22"/>
                <w:szCs w:val="22"/>
              </w:rPr>
              <w:t>ăț</w:t>
            </w:r>
            <w:r w:rsidR="00137399" w:rsidRPr="0079116F">
              <w:rPr>
                <w:rFonts w:ascii="Trebuchet MS" w:eastAsia="Calibri" w:hAnsi="Trebuchet MS"/>
                <w:color w:val="000000" w:themeColor="text1"/>
                <w:sz w:val="22"/>
                <w:szCs w:val="22"/>
              </w:rPr>
              <w:t xml:space="preserve">i </w:t>
            </w:r>
            <w:r w:rsidRPr="0079116F">
              <w:rPr>
                <w:rFonts w:ascii="Trebuchet MS" w:eastAsia="Calibri" w:hAnsi="Trebuchet MS"/>
                <w:color w:val="000000" w:themeColor="text1"/>
                <w:sz w:val="22"/>
                <w:szCs w:val="22"/>
              </w:rPr>
              <w:t>î</w:t>
            </w:r>
            <w:r w:rsidR="00137399" w:rsidRPr="0079116F">
              <w:rPr>
                <w:rFonts w:ascii="Trebuchet MS" w:eastAsia="Calibri" w:hAnsi="Trebuchet MS"/>
                <w:color w:val="000000" w:themeColor="text1"/>
                <w:sz w:val="22"/>
                <w:szCs w:val="22"/>
              </w:rPr>
              <w:t>n parte, prin participarea activ</w:t>
            </w:r>
            <w:r w:rsidRPr="0079116F">
              <w:rPr>
                <w:rFonts w:ascii="Trebuchet MS" w:eastAsia="Calibri" w:hAnsi="Trebuchet MS"/>
                <w:color w:val="000000" w:themeColor="text1"/>
                <w:sz w:val="22"/>
                <w:szCs w:val="22"/>
              </w:rPr>
              <w:t>ă</w:t>
            </w:r>
            <w:r w:rsidR="00137399" w:rsidRPr="0079116F">
              <w:rPr>
                <w:rFonts w:ascii="Trebuchet MS" w:eastAsia="Calibri" w:hAnsi="Trebuchet MS"/>
                <w:color w:val="000000" w:themeColor="text1"/>
                <w:sz w:val="22"/>
                <w:szCs w:val="22"/>
              </w:rPr>
              <w:t xml:space="preserve"> a comunit</w:t>
            </w:r>
            <w:r w:rsidRPr="0079116F">
              <w:rPr>
                <w:rFonts w:ascii="Trebuchet MS" w:eastAsia="Calibri" w:hAnsi="Trebuchet MS"/>
                <w:color w:val="000000" w:themeColor="text1"/>
                <w:sz w:val="22"/>
                <w:szCs w:val="22"/>
              </w:rPr>
              <w:t>ăț</w:t>
            </w:r>
            <w:r w:rsidR="00137399" w:rsidRPr="0079116F">
              <w:rPr>
                <w:rFonts w:ascii="Trebuchet MS" w:eastAsia="Calibri" w:hAnsi="Trebuchet MS"/>
                <w:color w:val="000000" w:themeColor="text1"/>
                <w:sz w:val="22"/>
                <w:szCs w:val="22"/>
              </w:rPr>
              <w:t>ii l</w:t>
            </w:r>
            <w:r w:rsidR="00C42369" w:rsidRPr="0079116F">
              <w:rPr>
                <w:rFonts w:ascii="Trebuchet MS" w:eastAsia="Calibri" w:hAnsi="Trebuchet MS"/>
                <w:color w:val="000000" w:themeColor="text1"/>
                <w:sz w:val="22"/>
                <w:szCs w:val="22"/>
              </w:rPr>
              <w:t>a realizarea acestei Strategii;</w:t>
            </w:r>
            <w:r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implementarea s</w:t>
            </w:r>
            <w:r w:rsidR="00C42369" w:rsidRPr="0079116F">
              <w:rPr>
                <w:rFonts w:ascii="Trebuchet MS" w:eastAsia="Calibri" w:hAnsi="Trebuchet MS"/>
                <w:color w:val="000000" w:themeColor="text1"/>
                <w:sz w:val="22"/>
                <w:szCs w:val="22"/>
              </w:rPr>
              <w:t>trategiei locale de dezvoltare;</w:t>
            </w:r>
            <w:r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 xml:space="preserve">accesarea de fonduri europene </w:t>
            </w:r>
            <w:r w:rsidRPr="0079116F">
              <w:rPr>
                <w:rFonts w:ascii="Trebuchet MS" w:eastAsia="Calibri" w:hAnsi="Trebuchet MS"/>
                <w:color w:val="000000" w:themeColor="text1"/>
                <w:sz w:val="22"/>
                <w:szCs w:val="22"/>
              </w:rPr>
              <w:t>ș</w:t>
            </w:r>
            <w:r w:rsidR="00137399" w:rsidRPr="0079116F">
              <w:rPr>
                <w:rFonts w:ascii="Trebuchet MS" w:eastAsia="Calibri" w:hAnsi="Trebuchet MS"/>
                <w:color w:val="000000" w:themeColor="text1"/>
                <w:sz w:val="22"/>
                <w:szCs w:val="22"/>
              </w:rPr>
              <w:t xml:space="preserve">i guvernamentale, precum </w:t>
            </w:r>
            <w:r w:rsidRPr="0079116F">
              <w:rPr>
                <w:rFonts w:ascii="Trebuchet MS" w:eastAsia="Calibri" w:hAnsi="Trebuchet MS"/>
                <w:color w:val="000000" w:themeColor="text1"/>
                <w:sz w:val="22"/>
                <w:szCs w:val="22"/>
              </w:rPr>
              <w:t>ș</w:t>
            </w:r>
            <w:r w:rsidR="00137399" w:rsidRPr="0079116F">
              <w:rPr>
                <w:rFonts w:ascii="Trebuchet MS" w:eastAsia="Calibri" w:hAnsi="Trebuchet MS"/>
                <w:color w:val="000000" w:themeColor="text1"/>
                <w:sz w:val="22"/>
                <w:szCs w:val="22"/>
              </w:rPr>
              <w:t>i accesarea altor siteme de finan</w:t>
            </w:r>
            <w:r w:rsidRPr="0079116F">
              <w:rPr>
                <w:rFonts w:ascii="Trebuchet MS" w:eastAsia="Calibri" w:hAnsi="Trebuchet MS"/>
                <w:color w:val="000000" w:themeColor="text1"/>
                <w:sz w:val="22"/>
                <w:szCs w:val="22"/>
              </w:rPr>
              <w:t>ț</w:t>
            </w:r>
            <w:r w:rsidR="00137399" w:rsidRPr="0079116F">
              <w:rPr>
                <w:rFonts w:ascii="Trebuchet MS" w:eastAsia="Calibri" w:hAnsi="Trebuchet MS"/>
                <w:color w:val="000000" w:themeColor="text1"/>
                <w:sz w:val="22"/>
                <w:szCs w:val="22"/>
              </w:rPr>
              <w:t>are;</w:t>
            </w:r>
            <w:r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sus</w:t>
            </w:r>
            <w:r w:rsidRPr="0079116F">
              <w:rPr>
                <w:rFonts w:ascii="Trebuchet MS" w:eastAsia="Calibri" w:hAnsi="Trebuchet MS"/>
                <w:color w:val="000000" w:themeColor="text1"/>
                <w:sz w:val="22"/>
                <w:szCs w:val="22"/>
              </w:rPr>
              <w:t>ț</w:t>
            </w:r>
            <w:r w:rsidR="00137399" w:rsidRPr="0079116F">
              <w:rPr>
                <w:rFonts w:ascii="Trebuchet MS" w:eastAsia="Calibri" w:hAnsi="Trebuchet MS"/>
                <w:color w:val="000000" w:themeColor="text1"/>
                <w:sz w:val="22"/>
                <w:szCs w:val="22"/>
              </w:rPr>
              <w:t xml:space="preserve">inerea unei politici de mediu, de conservare a resurselor bilogice </w:t>
            </w:r>
            <w:r w:rsidRPr="0079116F">
              <w:rPr>
                <w:rFonts w:ascii="Trebuchet MS" w:eastAsia="Calibri" w:hAnsi="Trebuchet MS"/>
                <w:color w:val="000000" w:themeColor="text1"/>
                <w:sz w:val="22"/>
                <w:szCs w:val="22"/>
              </w:rPr>
              <w:t>ș</w:t>
            </w:r>
            <w:r w:rsidR="00137399" w:rsidRPr="0079116F">
              <w:rPr>
                <w:rFonts w:ascii="Trebuchet MS" w:eastAsia="Calibri" w:hAnsi="Trebuchet MS"/>
                <w:color w:val="000000" w:themeColor="text1"/>
                <w:sz w:val="22"/>
                <w:szCs w:val="22"/>
              </w:rPr>
              <w:t>i utilizarea durabil</w:t>
            </w:r>
            <w:r w:rsidRPr="0079116F">
              <w:rPr>
                <w:rFonts w:ascii="Trebuchet MS" w:eastAsia="Calibri" w:hAnsi="Trebuchet MS"/>
                <w:color w:val="000000" w:themeColor="text1"/>
                <w:sz w:val="22"/>
                <w:szCs w:val="22"/>
              </w:rPr>
              <w:t>ă</w:t>
            </w:r>
            <w:r w:rsidR="00C42369" w:rsidRPr="0079116F">
              <w:rPr>
                <w:rFonts w:ascii="Trebuchet MS" w:eastAsia="Calibri" w:hAnsi="Trebuchet MS"/>
                <w:color w:val="000000" w:themeColor="text1"/>
                <w:sz w:val="22"/>
                <w:szCs w:val="22"/>
              </w:rPr>
              <w:t xml:space="preserve"> a acestora;</w:t>
            </w:r>
            <w:r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încurajarea inovării şi modernizarea formelor tradiţionale de know-how sau descoperirea de noi soluţii la</w:t>
            </w:r>
            <w:r w:rsidR="00C42369" w:rsidRPr="0079116F">
              <w:rPr>
                <w:rFonts w:ascii="Trebuchet MS" w:eastAsia="Calibri" w:hAnsi="Trebuchet MS"/>
                <w:color w:val="000000" w:themeColor="text1"/>
                <w:sz w:val="22"/>
                <w:szCs w:val="22"/>
              </w:rPr>
              <w:t xml:space="preserve"> problemele rurale persistente;</w:t>
            </w:r>
            <w:r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 xml:space="preserve">imbunătăţirea mediului </w:t>
            </w:r>
            <w:r w:rsidRPr="0079116F">
              <w:rPr>
                <w:rFonts w:ascii="Trebuchet MS" w:eastAsia="Calibri" w:hAnsi="Trebuchet MS"/>
                <w:color w:val="000000" w:themeColor="text1"/>
                <w:sz w:val="22"/>
                <w:szCs w:val="22"/>
              </w:rPr>
              <w:t>ș</w:t>
            </w:r>
            <w:r w:rsidR="00137399" w:rsidRPr="0079116F">
              <w:rPr>
                <w:rFonts w:ascii="Trebuchet MS" w:eastAsia="Calibri" w:hAnsi="Trebuchet MS"/>
                <w:color w:val="000000" w:themeColor="text1"/>
                <w:sz w:val="22"/>
                <w:szCs w:val="22"/>
              </w:rPr>
              <w:t>i spa</w:t>
            </w:r>
            <w:r w:rsidRPr="0079116F">
              <w:rPr>
                <w:rFonts w:ascii="Trebuchet MS" w:eastAsia="Calibri" w:hAnsi="Trebuchet MS"/>
                <w:color w:val="000000" w:themeColor="text1"/>
                <w:sz w:val="22"/>
                <w:szCs w:val="22"/>
              </w:rPr>
              <w:t>ț</w:t>
            </w:r>
            <w:r w:rsidR="00137399" w:rsidRPr="0079116F">
              <w:rPr>
                <w:rFonts w:ascii="Trebuchet MS" w:eastAsia="Calibri" w:hAnsi="Trebuchet MS"/>
                <w:color w:val="000000" w:themeColor="text1"/>
                <w:sz w:val="22"/>
                <w:szCs w:val="22"/>
              </w:rPr>
              <w:t>iului rural, cre</w:t>
            </w:r>
            <w:r w:rsidRPr="0079116F">
              <w:rPr>
                <w:rFonts w:ascii="Trebuchet MS" w:eastAsia="Calibri" w:hAnsi="Trebuchet MS"/>
                <w:color w:val="000000" w:themeColor="text1"/>
                <w:sz w:val="22"/>
                <w:szCs w:val="22"/>
              </w:rPr>
              <w:t>ș</w:t>
            </w:r>
            <w:r w:rsidR="00137399" w:rsidRPr="0079116F">
              <w:rPr>
                <w:rFonts w:ascii="Trebuchet MS" w:eastAsia="Calibri" w:hAnsi="Trebuchet MS"/>
                <w:color w:val="000000" w:themeColor="text1"/>
                <w:sz w:val="22"/>
                <w:szCs w:val="22"/>
              </w:rPr>
              <w:t>terea calit</w:t>
            </w:r>
            <w:r w:rsidRPr="0079116F">
              <w:rPr>
                <w:rFonts w:ascii="Trebuchet MS" w:eastAsia="Calibri" w:hAnsi="Trebuchet MS"/>
                <w:color w:val="000000" w:themeColor="text1"/>
                <w:sz w:val="22"/>
                <w:szCs w:val="22"/>
              </w:rPr>
              <w:t>ăț</w:t>
            </w:r>
            <w:r w:rsidR="00137399" w:rsidRPr="0079116F">
              <w:rPr>
                <w:rFonts w:ascii="Trebuchet MS" w:eastAsia="Calibri" w:hAnsi="Trebuchet MS"/>
                <w:color w:val="000000" w:themeColor="text1"/>
                <w:sz w:val="22"/>
                <w:szCs w:val="22"/>
              </w:rPr>
              <w:t>ii vie</w:t>
            </w:r>
            <w:r w:rsidRPr="0079116F">
              <w:rPr>
                <w:rFonts w:ascii="Trebuchet MS" w:eastAsia="Calibri" w:hAnsi="Trebuchet MS"/>
                <w:color w:val="000000" w:themeColor="text1"/>
                <w:sz w:val="22"/>
                <w:szCs w:val="22"/>
              </w:rPr>
              <w:t>ț</w:t>
            </w:r>
            <w:r w:rsidR="00137399" w:rsidRPr="0079116F">
              <w:rPr>
                <w:rFonts w:ascii="Trebuchet MS" w:eastAsia="Calibri" w:hAnsi="Trebuchet MS"/>
                <w:color w:val="000000" w:themeColor="text1"/>
                <w:sz w:val="22"/>
                <w:szCs w:val="22"/>
              </w:rPr>
              <w:t xml:space="preserve">ii </w:t>
            </w:r>
            <w:r w:rsidRPr="0079116F">
              <w:rPr>
                <w:rFonts w:ascii="Trebuchet MS" w:eastAsia="Calibri" w:hAnsi="Trebuchet MS"/>
                <w:color w:val="000000" w:themeColor="text1"/>
                <w:sz w:val="22"/>
                <w:szCs w:val="22"/>
              </w:rPr>
              <w:t>ș</w:t>
            </w:r>
            <w:r w:rsidR="00137399" w:rsidRPr="0079116F">
              <w:rPr>
                <w:rFonts w:ascii="Trebuchet MS" w:eastAsia="Calibri" w:hAnsi="Trebuchet MS"/>
                <w:color w:val="000000" w:themeColor="text1"/>
                <w:sz w:val="22"/>
                <w:szCs w:val="22"/>
              </w:rPr>
              <w:t>i diversificarea activită</w:t>
            </w:r>
            <w:r w:rsidRPr="0079116F">
              <w:rPr>
                <w:rFonts w:ascii="Trebuchet MS" w:eastAsia="Calibri" w:hAnsi="Trebuchet MS"/>
                <w:color w:val="000000" w:themeColor="text1"/>
                <w:sz w:val="22"/>
                <w:szCs w:val="22"/>
              </w:rPr>
              <w:t>ț</w:t>
            </w:r>
            <w:r w:rsidR="00137399" w:rsidRPr="0079116F">
              <w:rPr>
                <w:rFonts w:ascii="Trebuchet MS" w:eastAsia="Calibri" w:hAnsi="Trebuchet MS"/>
                <w:color w:val="000000" w:themeColor="text1"/>
                <w:sz w:val="22"/>
                <w:szCs w:val="22"/>
              </w:rPr>
              <w:t>ilor economice din spa</w:t>
            </w:r>
            <w:r w:rsidRPr="0079116F">
              <w:rPr>
                <w:rFonts w:ascii="Trebuchet MS" w:eastAsia="Calibri" w:hAnsi="Trebuchet MS"/>
                <w:color w:val="000000" w:themeColor="text1"/>
                <w:sz w:val="22"/>
                <w:szCs w:val="22"/>
              </w:rPr>
              <w:t>ț</w:t>
            </w:r>
            <w:r w:rsidR="00137399" w:rsidRPr="0079116F">
              <w:rPr>
                <w:rFonts w:ascii="Trebuchet MS" w:eastAsia="Calibri" w:hAnsi="Trebuchet MS"/>
                <w:color w:val="000000" w:themeColor="text1"/>
                <w:sz w:val="22"/>
                <w:szCs w:val="22"/>
              </w:rPr>
              <w:t>iul rural prin implementarea strategiilor integrate de dezvoltare local</w:t>
            </w:r>
            <w:r w:rsidRPr="0079116F">
              <w:rPr>
                <w:rFonts w:ascii="Trebuchet MS" w:eastAsia="Calibri" w:hAnsi="Trebuchet MS"/>
                <w:color w:val="000000" w:themeColor="text1"/>
                <w:sz w:val="22"/>
                <w:szCs w:val="22"/>
              </w:rPr>
              <w:t>ă</w:t>
            </w:r>
            <w:r w:rsidR="00C42369" w:rsidRPr="0079116F">
              <w:rPr>
                <w:rFonts w:ascii="Trebuchet MS" w:eastAsia="Calibri" w:hAnsi="Trebuchet MS"/>
                <w:color w:val="000000" w:themeColor="text1"/>
                <w:sz w:val="22"/>
                <w:szCs w:val="22"/>
              </w:rPr>
              <w:t>;</w:t>
            </w:r>
            <w:r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 xml:space="preserve">diversificarea activităţilor economice care să genereze activităţi </w:t>
            </w:r>
            <w:r w:rsidRPr="0079116F">
              <w:rPr>
                <w:rFonts w:ascii="Trebuchet MS" w:eastAsia="Calibri" w:hAnsi="Trebuchet MS"/>
                <w:color w:val="000000" w:themeColor="text1"/>
                <w:sz w:val="22"/>
                <w:szCs w:val="22"/>
              </w:rPr>
              <w:t>multiple şi venituri alternative</w:t>
            </w:r>
            <w:r w:rsidR="00137399" w:rsidRPr="0079116F">
              <w:rPr>
                <w:rFonts w:ascii="Trebuchet MS" w:eastAsia="Calibri" w:hAnsi="Trebuchet MS"/>
                <w:color w:val="000000" w:themeColor="text1"/>
                <w:sz w:val="22"/>
                <w:szCs w:val="22"/>
              </w:rPr>
              <w:t xml:space="preserve"> constituite în favoarea Asociaţiei şi folosite </w:t>
            </w:r>
            <w:r w:rsidRPr="0079116F">
              <w:rPr>
                <w:rFonts w:ascii="Trebuchet MS" w:eastAsia="Calibri" w:hAnsi="Trebuchet MS"/>
                <w:color w:val="000000" w:themeColor="text1"/>
                <w:sz w:val="22"/>
                <w:szCs w:val="22"/>
              </w:rPr>
              <w:t>î</w:t>
            </w:r>
            <w:r w:rsidR="00137399" w:rsidRPr="0079116F">
              <w:rPr>
                <w:rFonts w:ascii="Trebuchet MS" w:eastAsia="Calibri" w:hAnsi="Trebuchet MS"/>
                <w:color w:val="000000" w:themeColor="text1"/>
                <w:sz w:val="22"/>
                <w:szCs w:val="22"/>
              </w:rPr>
              <w:t xml:space="preserve">n mod obligatoriu pentru </w:t>
            </w:r>
            <w:r w:rsidR="00C42369" w:rsidRPr="0079116F">
              <w:rPr>
                <w:rFonts w:ascii="Trebuchet MS" w:eastAsia="Calibri" w:hAnsi="Trebuchet MS"/>
                <w:color w:val="000000" w:themeColor="text1"/>
                <w:sz w:val="22"/>
                <w:szCs w:val="22"/>
              </w:rPr>
              <w:t>realizarea scopului asociaţiei;</w:t>
            </w:r>
            <w:r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promovarea zonei Grupului de Ac</w:t>
            </w:r>
            <w:r w:rsidRPr="0079116F">
              <w:rPr>
                <w:rFonts w:ascii="Trebuchet MS" w:eastAsia="Calibri" w:hAnsi="Trebuchet MS"/>
                <w:color w:val="000000" w:themeColor="text1"/>
                <w:sz w:val="22"/>
                <w:szCs w:val="22"/>
              </w:rPr>
              <w:t>ț</w:t>
            </w:r>
            <w:r w:rsidR="00137399" w:rsidRPr="0079116F">
              <w:rPr>
                <w:rFonts w:ascii="Trebuchet MS" w:eastAsia="Calibri" w:hAnsi="Trebuchet MS"/>
                <w:color w:val="000000" w:themeColor="text1"/>
                <w:sz w:val="22"/>
                <w:szCs w:val="22"/>
              </w:rPr>
              <w:t>iune</w:t>
            </w:r>
            <w:r w:rsidR="00FC244E" w:rsidRPr="0079116F">
              <w:rPr>
                <w:rFonts w:ascii="Trebuchet MS" w:eastAsia="Calibri" w:hAnsi="Trebuchet MS"/>
                <w:color w:val="000000" w:themeColor="text1"/>
                <w:sz w:val="22"/>
                <w:szCs w:val="22"/>
              </w:rPr>
              <w:t xml:space="preserve"> Local</w:t>
            </w:r>
            <w:r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 xml:space="preserve"> Regiunea Rediu-Pr</w:t>
            </w:r>
            <w:r w:rsidRPr="0079116F">
              <w:rPr>
                <w:rFonts w:ascii="Trebuchet MS" w:eastAsia="Calibri" w:hAnsi="Trebuchet MS"/>
                <w:color w:val="000000" w:themeColor="text1"/>
                <w:sz w:val="22"/>
                <w:szCs w:val="22"/>
              </w:rPr>
              <w:t>ă</w:t>
            </w:r>
            <w:r w:rsidR="00C42369" w:rsidRPr="0079116F">
              <w:rPr>
                <w:rFonts w:ascii="Trebuchet MS" w:eastAsia="Calibri" w:hAnsi="Trebuchet MS"/>
                <w:color w:val="000000" w:themeColor="text1"/>
                <w:sz w:val="22"/>
                <w:szCs w:val="22"/>
              </w:rPr>
              <w:t>jeni;</w:t>
            </w:r>
            <w:r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 xml:space="preserve">promovarea </w:t>
            </w:r>
            <w:r w:rsidR="007A6DAF" w:rsidRPr="0079116F">
              <w:rPr>
                <w:rFonts w:ascii="Trebuchet MS" w:eastAsia="Calibri" w:hAnsi="Trebuchet MS"/>
                <w:color w:val="000000" w:themeColor="text1"/>
                <w:sz w:val="22"/>
                <w:szCs w:val="22"/>
              </w:rPr>
              <w:t>ș</w:t>
            </w:r>
            <w:r w:rsidR="00137399" w:rsidRPr="0079116F">
              <w:rPr>
                <w:rFonts w:ascii="Trebuchet MS" w:eastAsia="Calibri" w:hAnsi="Trebuchet MS"/>
                <w:color w:val="000000" w:themeColor="text1"/>
                <w:sz w:val="22"/>
                <w:szCs w:val="22"/>
              </w:rPr>
              <w:t>i consolida</w:t>
            </w:r>
            <w:r w:rsidR="00FC244E" w:rsidRPr="0079116F">
              <w:rPr>
                <w:rFonts w:ascii="Trebuchet MS" w:eastAsia="Calibri" w:hAnsi="Trebuchet MS"/>
                <w:color w:val="000000" w:themeColor="text1"/>
                <w:sz w:val="22"/>
                <w:szCs w:val="22"/>
              </w:rPr>
              <w:t>rea rela</w:t>
            </w:r>
            <w:r w:rsidR="007A6DAF" w:rsidRPr="0079116F">
              <w:rPr>
                <w:rFonts w:ascii="Trebuchet MS" w:eastAsia="Calibri" w:hAnsi="Trebuchet MS"/>
                <w:color w:val="000000" w:themeColor="text1"/>
                <w:sz w:val="22"/>
                <w:szCs w:val="22"/>
              </w:rPr>
              <w:t>ț</w:t>
            </w:r>
            <w:r w:rsidR="00FC244E" w:rsidRPr="0079116F">
              <w:rPr>
                <w:rFonts w:ascii="Trebuchet MS" w:eastAsia="Calibri" w:hAnsi="Trebuchet MS"/>
                <w:color w:val="000000" w:themeColor="text1"/>
                <w:sz w:val="22"/>
                <w:szCs w:val="22"/>
              </w:rPr>
              <w:t xml:space="preserve">iilor </w:t>
            </w:r>
            <w:r w:rsidR="007A6DAF" w:rsidRPr="0079116F">
              <w:rPr>
                <w:rFonts w:ascii="Trebuchet MS" w:eastAsia="Calibri" w:hAnsi="Trebuchet MS"/>
                <w:color w:val="000000" w:themeColor="text1"/>
                <w:sz w:val="22"/>
                <w:szCs w:val="22"/>
              </w:rPr>
              <w:t>î</w:t>
            </w:r>
            <w:r w:rsidR="00C42369" w:rsidRPr="0079116F">
              <w:rPr>
                <w:rFonts w:ascii="Trebuchet MS" w:eastAsia="Calibri" w:hAnsi="Trebuchet MS"/>
                <w:color w:val="000000" w:themeColor="text1"/>
                <w:sz w:val="22"/>
                <w:szCs w:val="22"/>
              </w:rPr>
              <w:t>ntre parteneri;</w:t>
            </w:r>
            <w:r w:rsidR="007A6DAF" w:rsidRPr="0079116F">
              <w:rPr>
                <w:rFonts w:ascii="Trebuchet MS" w:eastAsia="Calibri" w:hAnsi="Trebuchet MS"/>
                <w:color w:val="000000" w:themeColor="text1"/>
                <w:sz w:val="22"/>
                <w:szCs w:val="22"/>
              </w:rPr>
              <w:t>•</w:t>
            </w:r>
            <w:r w:rsidR="00137399" w:rsidRPr="0079116F">
              <w:rPr>
                <w:rFonts w:ascii="Trebuchet MS" w:eastAsia="Calibri" w:hAnsi="Trebuchet MS"/>
                <w:color w:val="000000" w:themeColor="text1"/>
                <w:sz w:val="22"/>
                <w:szCs w:val="22"/>
              </w:rPr>
              <w:t xml:space="preserve">dezvoltarea unei culturi antreprenoriale flexibile </w:t>
            </w:r>
            <w:r w:rsidR="007A6DAF" w:rsidRPr="0079116F">
              <w:rPr>
                <w:rFonts w:ascii="Trebuchet MS" w:eastAsia="Calibri" w:hAnsi="Trebuchet MS"/>
                <w:color w:val="000000" w:themeColor="text1"/>
                <w:sz w:val="22"/>
                <w:szCs w:val="22"/>
              </w:rPr>
              <w:t>ș</w:t>
            </w:r>
            <w:r w:rsidR="00C42369" w:rsidRPr="0079116F">
              <w:rPr>
                <w:rFonts w:ascii="Trebuchet MS" w:eastAsia="Calibri" w:hAnsi="Trebuchet MS"/>
                <w:color w:val="000000" w:themeColor="text1"/>
                <w:sz w:val="22"/>
                <w:szCs w:val="22"/>
              </w:rPr>
              <w:t>i creative;</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realizarea schimburilor de experien</w:t>
            </w:r>
            <w:r w:rsidR="007A6DAF" w:rsidRPr="0079116F">
              <w:rPr>
                <w:rFonts w:ascii="Trebuchet MS" w:eastAsia="Calibri" w:hAnsi="Trebuchet MS"/>
                <w:color w:val="000000" w:themeColor="text1"/>
                <w:sz w:val="22"/>
                <w:szCs w:val="22"/>
              </w:rPr>
              <w:t>ță</w:t>
            </w:r>
            <w:r w:rsidR="00C42369" w:rsidRPr="0079116F">
              <w:rPr>
                <w:rFonts w:ascii="Trebuchet MS" w:eastAsia="Calibri" w:hAnsi="Trebuchet MS"/>
                <w:color w:val="000000" w:themeColor="text1"/>
                <w:sz w:val="22"/>
                <w:szCs w:val="22"/>
              </w:rPr>
              <w:t>;</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diseminarea cuno</w:t>
            </w:r>
            <w:r w:rsidR="007A6DAF" w:rsidRPr="0079116F">
              <w:rPr>
                <w:rFonts w:ascii="Trebuchet MS" w:eastAsia="Calibri" w:hAnsi="Trebuchet MS"/>
                <w:color w:val="000000" w:themeColor="text1"/>
                <w:sz w:val="22"/>
                <w:szCs w:val="22"/>
              </w:rPr>
              <w:t>ș</w:t>
            </w:r>
            <w:r w:rsidR="00FC244E" w:rsidRPr="0079116F">
              <w:rPr>
                <w:rFonts w:ascii="Trebuchet MS" w:eastAsia="Calibri" w:hAnsi="Trebuchet MS"/>
                <w:color w:val="000000" w:themeColor="text1"/>
                <w:sz w:val="22"/>
                <w:szCs w:val="22"/>
              </w:rPr>
              <w:t>tin</w:t>
            </w:r>
            <w:r w:rsidR="007A6DAF" w:rsidRPr="0079116F">
              <w:rPr>
                <w:rFonts w:ascii="Trebuchet MS" w:eastAsia="Calibri" w:hAnsi="Trebuchet MS"/>
                <w:color w:val="000000" w:themeColor="text1"/>
                <w:sz w:val="22"/>
                <w:szCs w:val="22"/>
              </w:rPr>
              <w:t>ț</w:t>
            </w:r>
            <w:r w:rsidR="00FC244E" w:rsidRPr="0079116F">
              <w:rPr>
                <w:rFonts w:ascii="Trebuchet MS" w:eastAsia="Calibri" w:hAnsi="Trebuchet MS"/>
                <w:color w:val="000000" w:themeColor="text1"/>
                <w:sz w:val="22"/>
                <w:szCs w:val="22"/>
              </w:rPr>
              <w:t xml:space="preserve">elor de specialitate </w:t>
            </w:r>
            <w:r w:rsidR="007A6DAF" w:rsidRPr="0079116F">
              <w:rPr>
                <w:rFonts w:ascii="Trebuchet MS" w:eastAsia="Calibri" w:hAnsi="Trebuchet MS"/>
                <w:color w:val="000000" w:themeColor="text1"/>
                <w:sz w:val="22"/>
                <w:szCs w:val="22"/>
              </w:rPr>
              <w:t>ș</w:t>
            </w:r>
            <w:r w:rsidR="00C42369" w:rsidRPr="0079116F">
              <w:rPr>
                <w:rFonts w:ascii="Trebuchet MS" w:eastAsia="Calibri" w:hAnsi="Trebuchet MS"/>
                <w:color w:val="000000" w:themeColor="text1"/>
                <w:sz w:val="22"/>
                <w:szCs w:val="22"/>
              </w:rPr>
              <w:t>i a bunelor practici;</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colaborarea cu alte entităţi pe plan naţional şi internaţio</w:t>
            </w:r>
            <w:r w:rsidR="007A6DAF" w:rsidRPr="0079116F">
              <w:rPr>
                <w:rFonts w:ascii="Trebuchet MS" w:eastAsia="Calibri" w:hAnsi="Trebuchet MS"/>
                <w:color w:val="000000" w:themeColor="text1"/>
                <w:sz w:val="22"/>
                <w:szCs w:val="22"/>
              </w:rPr>
              <w:t>nal, care au scopuri similare, precum ș</w:t>
            </w:r>
            <w:r w:rsidR="00FC244E" w:rsidRPr="0079116F">
              <w:rPr>
                <w:rFonts w:ascii="Trebuchet MS" w:eastAsia="Calibri" w:hAnsi="Trebuchet MS"/>
                <w:color w:val="000000" w:themeColor="text1"/>
                <w:sz w:val="22"/>
                <w:szCs w:val="22"/>
              </w:rPr>
              <w:t xml:space="preserve">i cu alte organizaţii indiferent de forma de organizare care participă </w:t>
            </w:r>
            <w:r w:rsidR="00FC244E" w:rsidRPr="0079116F">
              <w:rPr>
                <w:rFonts w:ascii="Trebuchet MS" w:eastAsia="Calibri" w:hAnsi="Trebuchet MS"/>
                <w:color w:val="000000" w:themeColor="text1"/>
                <w:sz w:val="22"/>
                <w:szCs w:val="22"/>
              </w:rPr>
              <w:lastRenderedPageBreak/>
              <w:t>la programul LEADER;</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monitorizarea constant</w:t>
            </w:r>
            <w:r w:rsidR="007A6DAF"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 xml:space="preserve"> a obiectivelor propuse;</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evaluarea performan</w:t>
            </w:r>
            <w:r w:rsidR="007A6DAF" w:rsidRPr="0079116F">
              <w:rPr>
                <w:rFonts w:ascii="Trebuchet MS" w:eastAsia="Calibri" w:hAnsi="Trebuchet MS"/>
                <w:color w:val="000000" w:themeColor="text1"/>
                <w:sz w:val="22"/>
                <w:szCs w:val="22"/>
              </w:rPr>
              <w:t>ț</w:t>
            </w:r>
            <w:r w:rsidR="00FC244E" w:rsidRPr="0079116F">
              <w:rPr>
                <w:rFonts w:ascii="Trebuchet MS" w:eastAsia="Calibri" w:hAnsi="Trebuchet MS"/>
                <w:color w:val="000000" w:themeColor="text1"/>
                <w:sz w:val="22"/>
                <w:szCs w:val="22"/>
              </w:rPr>
              <w:t xml:space="preserve">elor. </w:t>
            </w:r>
            <w:r w:rsidR="00137399" w:rsidRPr="0079116F">
              <w:rPr>
                <w:rFonts w:ascii="Trebuchet MS" w:eastAsia="Calibri" w:hAnsi="Trebuchet MS"/>
                <w:color w:val="000000" w:themeColor="text1"/>
                <w:sz w:val="22"/>
                <w:szCs w:val="22"/>
              </w:rPr>
              <w:t xml:space="preserve">                                                                                                                                         </w:t>
            </w:r>
            <w:r w:rsidR="00FC244E" w:rsidRPr="0079116F">
              <w:rPr>
                <w:rFonts w:ascii="Trebuchet MS" w:eastAsia="Calibri" w:hAnsi="Trebuchet MS"/>
                <w:color w:val="000000" w:themeColor="text1"/>
                <w:sz w:val="22"/>
                <w:szCs w:val="22"/>
              </w:rPr>
              <w:t xml:space="preserve"> </w:t>
            </w:r>
          </w:p>
          <w:p w:rsidR="00137399" w:rsidRPr="0079116F" w:rsidRDefault="00137399" w:rsidP="007A6DAF">
            <w:pPr>
              <w:spacing w:line="276" w:lineRule="auto"/>
              <w:jc w:val="both"/>
              <w:rPr>
                <w:rFonts w:ascii="Trebuchet MS" w:eastAsia="Calibri" w:hAnsi="Trebuchet MS"/>
                <w:b/>
                <w:color w:val="000000" w:themeColor="text1"/>
                <w:sz w:val="22"/>
                <w:szCs w:val="22"/>
              </w:rPr>
            </w:pPr>
            <w:r w:rsidRPr="0079116F">
              <w:rPr>
                <w:rFonts w:ascii="Trebuchet MS" w:eastAsia="Calibri" w:hAnsi="Trebuchet MS"/>
                <w:b/>
                <w:bCs/>
                <w:color w:val="000000" w:themeColor="text1"/>
                <w:sz w:val="22"/>
                <w:szCs w:val="22"/>
              </w:rPr>
              <w:t>Art. 8.</w:t>
            </w:r>
            <w:r w:rsidRPr="0079116F">
              <w:rPr>
                <w:rFonts w:ascii="Trebuchet MS" w:eastAsia="Calibri" w:hAnsi="Trebuchet MS"/>
                <w:bCs/>
                <w:color w:val="000000" w:themeColor="text1"/>
                <w:sz w:val="22"/>
                <w:szCs w:val="22"/>
              </w:rPr>
              <w:t xml:space="preserve"> </w:t>
            </w:r>
            <w:r w:rsidRPr="0079116F">
              <w:rPr>
                <w:rFonts w:ascii="Trebuchet MS" w:eastAsia="Calibri" w:hAnsi="Trebuchet MS"/>
                <w:color w:val="000000" w:themeColor="text1"/>
                <w:sz w:val="22"/>
                <w:szCs w:val="22"/>
              </w:rPr>
              <w:t>Pentru realizarea obiectivelor din domeniul său de activitate, Grupul de Acţiune Locală Regiunea Rediu-Pr</w:t>
            </w:r>
            <w:r w:rsidR="007A6DAF"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jeni exercit</w:t>
            </w:r>
            <w:r w:rsidR="007A6DAF"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 urm</w:t>
            </w:r>
            <w:r w:rsidR="007A6DAF" w:rsidRPr="0079116F">
              <w:rPr>
                <w:rFonts w:ascii="Trebuchet MS" w:eastAsia="Calibri" w:hAnsi="Trebuchet MS"/>
                <w:color w:val="000000" w:themeColor="text1"/>
                <w:sz w:val="22"/>
                <w:szCs w:val="22"/>
              </w:rPr>
              <w:t>ă</w:t>
            </w:r>
            <w:r w:rsidRPr="0079116F">
              <w:rPr>
                <w:rFonts w:ascii="Trebuchet MS" w:eastAsia="Calibri" w:hAnsi="Trebuchet MS"/>
                <w:color w:val="000000" w:themeColor="text1"/>
                <w:sz w:val="22"/>
                <w:szCs w:val="22"/>
              </w:rPr>
              <w:t xml:space="preserve">toarele </w:t>
            </w:r>
            <w:r w:rsidR="00C42369" w:rsidRPr="0079116F">
              <w:rPr>
                <w:rFonts w:ascii="Trebuchet MS" w:eastAsia="Calibri" w:hAnsi="Trebuchet MS"/>
                <w:b/>
                <w:color w:val="000000" w:themeColor="text1"/>
                <w:sz w:val="22"/>
                <w:szCs w:val="22"/>
              </w:rPr>
              <w:t>sarcini principale:</w:t>
            </w:r>
            <w:r w:rsidR="007A6DAF" w:rsidRPr="0079116F">
              <w:rPr>
                <w:rFonts w:ascii="Trebuchet MS" w:eastAsia="Calibri" w:hAnsi="Trebuchet MS"/>
                <w:color w:val="000000" w:themeColor="text1"/>
                <w:sz w:val="22"/>
                <w:szCs w:val="22"/>
              </w:rPr>
              <w:t>•</w:t>
            </w:r>
            <w:r w:rsidRPr="0079116F">
              <w:rPr>
                <w:rFonts w:ascii="Trebuchet MS" w:eastAsia="Calibri" w:hAnsi="Trebuchet MS"/>
                <w:color w:val="000000" w:themeColor="text1"/>
                <w:sz w:val="22"/>
                <w:szCs w:val="22"/>
                <w:lang w:val="ro-RO"/>
              </w:rPr>
              <w:t>consolidarea capacității actorilor locali relevanți de a dezvolta ș</w:t>
            </w:r>
            <w:r w:rsidR="007A6DAF" w:rsidRPr="0079116F">
              <w:rPr>
                <w:rFonts w:ascii="Trebuchet MS" w:eastAsia="Calibri" w:hAnsi="Trebuchet MS"/>
                <w:color w:val="000000" w:themeColor="text1"/>
                <w:sz w:val="22"/>
                <w:szCs w:val="22"/>
                <w:lang w:val="ro-RO"/>
              </w:rPr>
              <w:t>i implementa operațiunile, inclu</w:t>
            </w:r>
            <w:r w:rsidRPr="0079116F">
              <w:rPr>
                <w:rFonts w:ascii="Trebuchet MS" w:eastAsia="Calibri" w:hAnsi="Trebuchet MS"/>
                <w:color w:val="000000" w:themeColor="text1"/>
                <w:sz w:val="22"/>
                <w:szCs w:val="22"/>
                <w:lang w:val="ro-RO"/>
              </w:rPr>
              <w:t>siv promovarea capacităților lo</w:t>
            </w:r>
            <w:r w:rsidR="00C42369" w:rsidRPr="0079116F">
              <w:rPr>
                <w:rFonts w:ascii="Trebuchet MS" w:eastAsia="Calibri" w:hAnsi="Trebuchet MS"/>
                <w:color w:val="000000" w:themeColor="text1"/>
                <w:sz w:val="22"/>
                <w:szCs w:val="22"/>
                <w:lang w:val="ro-RO"/>
              </w:rPr>
              <w:t>r de management al proiectelor;</w:t>
            </w:r>
            <w:r w:rsidR="007A6DAF" w:rsidRPr="0079116F">
              <w:rPr>
                <w:rFonts w:ascii="Trebuchet MS" w:eastAsia="Calibri" w:hAnsi="Trebuchet MS"/>
                <w:color w:val="000000" w:themeColor="text1"/>
                <w:sz w:val="22"/>
                <w:szCs w:val="22"/>
              </w:rPr>
              <w:t>•</w:t>
            </w:r>
            <w:r w:rsidRPr="0079116F">
              <w:rPr>
                <w:rFonts w:ascii="Trebuchet MS" w:eastAsia="Calibri" w:hAnsi="Trebuchet MS"/>
                <w:color w:val="000000" w:themeColor="text1"/>
                <w:sz w:val="22"/>
                <w:szCs w:val="22"/>
                <w:lang w:val="ro-RO"/>
              </w:rPr>
              <w:t>conceperea unei procedu</w:t>
            </w:r>
            <w:r w:rsidR="007A6DAF" w:rsidRPr="0079116F">
              <w:rPr>
                <w:rFonts w:ascii="Trebuchet MS" w:eastAsia="Calibri" w:hAnsi="Trebuchet MS"/>
                <w:color w:val="000000" w:themeColor="text1"/>
                <w:sz w:val="22"/>
                <w:szCs w:val="22"/>
                <w:lang w:val="ro-RO"/>
              </w:rPr>
              <w:t>ri de selecție nediscriminatorie</w:t>
            </w:r>
            <w:r w:rsidRPr="0079116F">
              <w:rPr>
                <w:rFonts w:ascii="Trebuchet MS" w:eastAsia="Calibri" w:hAnsi="Trebuchet MS"/>
                <w:color w:val="000000" w:themeColor="text1"/>
                <w:sz w:val="22"/>
                <w:szCs w:val="22"/>
                <w:lang w:val="ro-RO"/>
              </w:rPr>
              <w:t xml:space="preserve"> și transparent</w:t>
            </w:r>
            <w:r w:rsidR="007A6DAF"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și a unor criterii obiective în ceea ce privește selectarea operațiunilor, care să evite conflictele de interese, care garantează că cel puțin 51% din voturile privind deciziile de selecție sunt exprimate de parteneri care nu au statutul de autorități publice și permite selecția prin procedură scrisă;</w:t>
            </w:r>
            <w:r w:rsidR="007A6DAF" w:rsidRPr="0079116F">
              <w:rPr>
                <w:rFonts w:ascii="Trebuchet MS" w:eastAsia="Calibri" w:hAnsi="Trebuchet MS"/>
                <w:color w:val="000000" w:themeColor="text1"/>
                <w:sz w:val="22"/>
                <w:szCs w:val="22"/>
              </w:rPr>
              <w:t xml:space="preserve"> •</w:t>
            </w:r>
            <w:r w:rsidR="00FC244E" w:rsidRPr="0079116F">
              <w:rPr>
                <w:rFonts w:ascii="Trebuchet MS" w:eastAsia="Calibri" w:hAnsi="Trebuchet MS"/>
                <w:color w:val="000000" w:themeColor="text1"/>
                <w:sz w:val="22"/>
                <w:szCs w:val="22"/>
              </w:rPr>
              <w:t>asigurarea, cu ocazia selecționării operațiunilor, a coerenței cu strategia de dezvoltare locală plasată sub responsabilitatea comunității, prin acordarea de prioritate operațiunilor în funcție de contribuția adusă la atingerea obiectivelor și țintelor strategiei;</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selectarea operațiunilor, stabilirea cuantumului contribuț</w:t>
            </w:r>
            <w:r w:rsidR="007A6DAF" w:rsidRPr="0079116F">
              <w:rPr>
                <w:rFonts w:ascii="Trebuchet MS" w:eastAsia="Calibri" w:hAnsi="Trebuchet MS"/>
                <w:color w:val="000000" w:themeColor="text1"/>
                <w:sz w:val="22"/>
                <w:szCs w:val="22"/>
              </w:rPr>
              <w:t xml:space="preserve">iei și prezentarea propunerilor </w:t>
            </w:r>
            <w:r w:rsidR="00FC244E" w:rsidRPr="0079116F">
              <w:rPr>
                <w:rFonts w:ascii="Trebuchet MS" w:eastAsia="Calibri" w:hAnsi="Trebuchet MS"/>
                <w:color w:val="000000" w:themeColor="text1"/>
                <w:sz w:val="22"/>
                <w:szCs w:val="22"/>
              </w:rPr>
              <w:t>către organismul responsabil pentru verificarea finală a eligibilității înainte de aprobare;</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elaborarea de metode si proceduri concrete pentru garantare, con</w:t>
            </w:r>
            <w:r w:rsidR="007A6DAF" w:rsidRPr="0079116F">
              <w:rPr>
                <w:rFonts w:ascii="Trebuchet MS" w:eastAsia="Calibri" w:hAnsi="Trebuchet MS"/>
                <w:color w:val="000000" w:themeColor="text1"/>
                <w:sz w:val="22"/>
                <w:szCs w:val="22"/>
              </w:rPr>
              <w:t>ș</w:t>
            </w:r>
            <w:r w:rsidR="00FC244E" w:rsidRPr="0079116F">
              <w:rPr>
                <w:rFonts w:ascii="Trebuchet MS" w:eastAsia="Calibri" w:hAnsi="Trebuchet MS"/>
                <w:color w:val="000000" w:themeColor="text1"/>
                <w:sz w:val="22"/>
                <w:szCs w:val="22"/>
              </w:rPr>
              <w:t>tientizarea comunit</w:t>
            </w:r>
            <w:r w:rsidR="007A6DAF" w:rsidRPr="0079116F">
              <w:rPr>
                <w:rFonts w:ascii="Trebuchet MS" w:eastAsia="Calibri" w:hAnsi="Trebuchet MS"/>
                <w:color w:val="000000" w:themeColor="text1"/>
                <w:sz w:val="22"/>
                <w:szCs w:val="22"/>
              </w:rPr>
              <w:t>ăț</w:t>
            </w:r>
            <w:r w:rsidR="00FC244E" w:rsidRPr="0079116F">
              <w:rPr>
                <w:rFonts w:ascii="Trebuchet MS" w:eastAsia="Calibri" w:hAnsi="Trebuchet MS"/>
                <w:color w:val="000000" w:themeColor="text1"/>
                <w:sz w:val="22"/>
                <w:szCs w:val="22"/>
              </w:rPr>
              <w:t>ii cu privire la importan</w:t>
            </w:r>
            <w:r w:rsidR="007A6DAF" w:rsidRPr="0079116F">
              <w:rPr>
                <w:rFonts w:ascii="Trebuchet MS" w:eastAsia="Calibri" w:hAnsi="Trebuchet MS"/>
                <w:color w:val="000000" w:themeColor="text1"/>
                <w:sz w:val="22"/>
                <w:szCs w:val="22"/>
              </w:rPr>
              <w:t>ț</w:t>
            </w:r>
            <w:r w:rsidR="00FC244E" w:rsidRPr="0079116F">
              <w:rPr>
                <w:rFonts w:ascii="Trebuchet MS" w:eastAsia="Calibri" w:hAnsi="Trebuchet MS"/>
                <w:color w:val="000000" w:themeColor="text1"/>
                <w:sz w:val="22"/>
                <w:szCs w:val="22"/>
              </w:rPr>
              <w:t>a implic</w:t>
            </w:r>
            <w:r w:rsidR="007A6DAF"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 xml:space="preserve">rii </w:t>
            </w:r>
            <w:r w:rsidR="007A6DAF" w:rsidRPr="0079116F">
              <w:rPr>
                <w:rFonts w:ascii="Trebuchet MS" w:eastAsia="Calibri" w:hAnsi="Trebuchet MS"/>
                <w:color w:val="000000" w:themeColor="text1"/>
                <w:sz w:val="22"/>
                <w:szCs w:val="22"/>
              </w:rPr>
              <w:t>î</w:t>
            </w:r>
            <w:r w:rsidR="00FC244E" w:rsidRPr="0079116F">
              <w:rPr>
                <w:rFonts w:ascii="Trebuchet MS" w:eastAsia="Calibri" w:hAnsi="Trebuchet MS"/>
                <w:color w:val="000000" w:themeColor="text1"/>
                <w:sz w:val="22"/>
                <w:szCs w:val="22"/>
              </w:rPr>
              <w:t>n via</w:t>
            </w:r>
            <w:r w:rsidR="007A6DAF" w:rsidRPr="0079116F">
              <w:rPr>
                <w:rFonts w:ascii="Trebuchet MS" w:eastAsia="Calibri" w:hAnsi="Trebuchet MS"/>
                <w:color w:val="000000" w:themeColor="text1"/>
                <w:sz w:val="22"/>
                <w:szCs w:val="22"/>
              </w:rPr>
              <w:t>ț</w:t>
            </w:r>
            <w:r w:rsidR="00FC244E" w:rsidRPr="0079116F">
              <w:rPr>
                <w:rFonts w:ascii="Trebuchet MS" w:eastAsia="Calibri" w:hAnsi="Trebuchet MS"/>
                <w:color w:val="000000" w:themeColor="text1"/>
                <w:sz w:val="22"/>
                <w:szCs w:val="22"/>
              </w:rPr>
              <w:t>a local</w:t>
            </w:r>
            <w:r w:rsidR="007A6DAF"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 xml:space="preserve"> ca segment al dezvolt</w:t>
            </w:r>
            <w:r w:rsidR="007A6DAF" w:rsidRPr="0079116F">
              <w:rPr>
                <w:rFonts w:ascii="Trebuchet MS" w:eastAsia="Calibri" w:hAnsi="Trebuchet MS"/>
                <w:color w:val="000000" w:themeColor="text1"/>
                <w:sz w:val="22"/>
                <w:szCs w:val="22"/>
              </w:rPr>
              <w:t>ării locale a</w:t>
            </w:r>
            <w:r w:rsidR="00FC244E" w:rsidRPr="0079116F">
              <w:rPr>
                <w:rFonts w:ascii="Trebuchet MS" w:eastAsia="Calibri" w:hAnsi="Trebuchet MS"/>
                <w:color w:val="000000" w:themeColor="text1"/>
                <w:sz w:val="22"/>
                <w:szCs w:val="22"/>
              </w:rPr>
              <w:t xml:space="preserve"> teritoriului;</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animarea teritoriului (face publicitate Strategiei de Dezvoltare Local</w:t>
            </w:r>
            <w:r w:rsidR="007A6DAF"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 prin intermediul partenerilor s</w:t>
            </w:r>
            <w:r w:rsidR="007A6DAF"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 xml:space="preserve">i, </w:t>
            </w:r>
            <w:r w:rsidR="007A6DAF" w:rsidRPr="0079116F">
              <w:rPr>
                <w:rFonts w:ascii="Trebuchet MS" w:eastAsia="Calibri" w:hAnsi="Trebuchet MS"/>
                <w:color w:val="000000" w:themeColor="text1"/>
                <w:sz w:val="22"/>
                <w:szCs w:val="22"/>
              </w:rPr>
              <w:t>î</w:t>
            </w:r>
            <w:r w:rsidR="00FC244E" w:rsidRPr="0079116F">
              <w:rPr>
                <w:rFonts w:ascii="Trebuchet MS" w:eastAsia="Calibri" w:hAnsi="Trebuchet MS"/>
                <w:color w:val="000000" w:themeColor="text1"/>
                <w:sz w:val="22"/>
                <w:szCs w:val="22"/>
              </w:rPr>
              <w:t>nt</w:t>
            </w:r>
            <w:r w:rsidR="007A6DAF" w:rsidRPr="0079116F">
              <w:rPr>
                <w:rFonts w:ascii="Trebuchet MS" w:eastAsia="Calibri" w:hAnsi="Trebuchet MS"/>
                <w:color w:val="000000" w:themeColor="text1"/>
                <w:sz w:val="22"/>
                <w:szCs w:val="22"/>
              </w:rPr>
              <w:t>â</w:t>
            </w:r>
            <w:r w:rsidR="00FC244E" w:rsidRPr="0079116F">
              <w:rPr>
                <w:rFonts w:ascii="Trebuchet MS" w:eastAsia="Calibri" w:hAnsi="Trebuchet MS"/>
                <w:color w:val="000000" w:themeColor="text1"/>
                <w:sz w:val="22"/>
                <w:szCs w:val="22"/>
              </w:rPr>
              <w:t xml:space="preserve">lniri </w:t>
            </w:r>
            <w:r w:rsidR="007A6DAF" w:rsidRPr="0079116F">
              <w:rPr>
                <w:rFonts w:ascii="Trebuchet MS" w:eastAsia="Calibri" w:hAnsi="Trebuchet MS"/>
                <w:color w:val="000000" w:themeColor="text1"/>
                <w:sz w:val="22"/>
                <w:szCs w:val="22"/>
              </w:rPr>
              <w:t>ș</w:t>
            </w:r>
            <w:r w:rsidR="00FC244E" w:rsidRPr="0079116F">
              <w:rPr>
                <w:rFonts w:ascii="Trebuchet MS" w:eastAsia="Calibri" w:hAnsi="Trebuchet MS"/>
                <w:color w:val="000000" w:themeColor="text1"/>
                <w:sz w:val="22"/>
                <w:szCs w:val="22"/>
              </w:rPr>
              <w:t xml:space="preserve">i evenimente publice, pliante </w:t>
            </w:r>
            <w:r w:rsidR="007A6DAF" w:rsidRPr="0079116F">
              <w:rPr>
                <w:rFonts w:ascii="Trebuchet MS" w:eastAsia="Calibri" w:hAnsi="Trebuchet MS"/>
                <w:color w:val="000000" w:themeColor="text1"/>
                <w:sz w:val="22"/>
                <w:szCs w:val="22"/>
              </w:rPr>
              <w:t>ș</w:t>
            </w:r>
            <w:r w:rsidR="00FC244E" w:rsidRPr="0079116F">
              <w:rPr>
                <w:rFonts w:ascii="Trebuchet MS" w:eastAsia="Calibri" w:hAnsi="Trebuchet MS"/>
                <w:color w:val="000000" w:themeColor="text1"/>
                <w:sz w:val="22"/>
                <w:szCs w:val="22"/>
              </w:rPr>
              <w:t>i publica</w:t>
            </w:r>
            <w:r w:rsidR="007A6DAF" w:rsidRPr="0079116F">
              <w:rPr>
                <w:rFonts w:ascii="Trebuchet MS" w:eastAsia="Calibri" w:hAnsi="Trebuchet MS"/>
                <w:color w:val="000000" w:themeColor="text1"/>
                <w:sz w:val="22"/>
                <w:szCs w:val="22"/>
              </w:rPr>
              <w:t>ț</w:t>
            </w:r>
            <w:r w:rsidR="00FC244E" w:rsidRPr="0079116F">
              <w:rPr>
                <w:rFonts w:ascii="Trebuchet MS" w:eastAsia="Calibri" w:hAnsi="Trebuchet MS"/>
                <w:color w:val="000000" w:themeColor="text1"/>
                <w:sz w:val="22"/>
                <w:szCs w:val="22"/>
              </w:rPr>
              <w:t xml:space="preserve">ii proprii, site, mass-media </w:t>
            </w:r>
            <w:r w:rsidR="007A6DAF" w:rsidRPr="0079116F">
              <w:rPr>
                <w:rFonts w:ascii="Trebuchet MS" w:eastAsia="Calibri" w:hAnsi="Trebuchet MS"/>
                <w:color w:val="000000" w:themeColor="text1"/>
                <w:sz w:val="22"/>
                <w:szCs w:val="22"/>
              </w:rPr>
              <w:t>ș</w:t>
            </w:r>
            <w:r w:rsidR="00FC244E" w:rsidRPr="0079116F">
              <w:rPr>
                <w:rFonts w:ascii="Trebuchet MS" w:eastAsia="Calibri" w:hAnsi="Trebuchet MS"/>
                <w:color w:val="000000" w:themeColor="text1"/>
                <w:sz w:val="22"/>
                <w:szCs w:val="22"/>
              </w:rPr>
              <w:t>i d</w:t>
            </w:r>
            <w:r w:rsidR="007A6DAF"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 xml:space="preserve"> persoanelor interesate informa</w:t>
            </w:r>
            <w:r w:rsidR="007A6DAF" w:rsidRPr="0079116F">
              <w:rPr>
                <w:rFonts w:ascii="Trebuchet MS" w:eastAsia="Calibri" w:hAnsi="Trebuchet MS"/>
                <w:color w:val="000000" w:themeColor="text1"/>
                <w:sz w:val="22"/>
                <w:szCs w:val="22"/>
              </w:rPr>
              <w:t>ț</w:t>
            </w:r>
            <w:r w:rsidR="00FC244E" w:rsidRPr="0079116F">
              <w:rPr>
                <w:rFonts w:ascii="Trebuchet MS" w:eastAsia="Calibri" w:hAnsi="Trebuchet MS"/>
                <w:color w:val="000000" w:themeColor="text1"/>
                <w:sz w:val="22"/>
                <w:szCs w:val="22"/>
              </w:rPr>
              <w:t xml:space="preserve">ii </w:t>
            </w:r>
            <w:r w:rsidR="007A6DAF" w:rsidRPr="0079116F">
              <w:rPr>
                <w:rFonts w:ascii="Trebuchet MS" w:eastAsia="Calibri" w:hAnsi="Trebuchet MS"/>
                <w:color w:val="000000" w:themeColor="text1"/>
                <w:sz w:val="22"/>
                <w:szCs w:val="22"/>
              </w:rPr>
              <w:t>ș</w:t>
            </w:r>
            <w:r w:rsidR="00FC244E" w:rsidRPr="0079116F">
              <w:rPr>
                <w:rFonts w:ascii="Trebuchet MS" w:eastAsia="Calibri" w:hAnsi="Trebuchet MS"/>
                <w:color w:val="000000" w:themeColor="text1"/>
                <w:sz w:val="22"/>
                <w:szCs w:val="22"/>
              </w:rPr>
              <w:t>i sfaturi de care au nevoie cu privire la schema LEADER);</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pregătirea și publicarea de cereri de propuneri sau a unei proceduri permanente de depunere de proiecte, inclusiv def</w:t>
            </w:r>
            <w:r w:rsidR="00C42369" w:rsidRPr="0079116F">
              <w:rPr>
                <w:rFonts w:ascii="Trebuchet MS" w:eastAsia="Calibri" w:hAnsi="Trebuchet MS"/>
                <w:color w:val="000000" w:themeColor="text1"/>
                <w:sz w:val="22"/>
                <w:szCs w:val="22"/>
              </w:rPr>
              <w:t>inirea criteriilor de selecție;</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 xml:space="preserve">primirea, analiza, evaluarea </w:t>
            </w:r>
            <w:r w:rsidR="007A6DAF" w:rsidRPr="0079116F">
              <w:rPr>
                <w:rFonts w:ascii="Trebuchet MS" w:eastAsia="Calibri" w:hAnsi="Trebuchet MS"/>
                <w:color w:val="000000" w:themeColor="text1"/>
                <w:sz w:val="22"/>
                <w:szCs w:val="22"/>
              </w:rPr>
              <w:t>ș</w:t>
            </w:r>
            <w:r w:rsidR="00FC244E" w:rsidRPr="0079116F">
              <w:rPr>
                <w:rFonts w:ascii="Trebuchet MS" w:eastAsia="Calibri" w:hAnsi="Trebuchet MS"/>
                <w:color w:val="000000" w:themeColor="text1"/>
                <w:sz w:val="22"/>
                <w:szCs w:val="22"/>
              </w:rPr>
              <w:t>i selec</w:t>
            </w:r>
            <w:r w:rsidR="007A6DAF" w:rsidRPr="0079116F">
              <w:rPr>
                <w:rFonts w:ascii="Trebuchet MS" w:eastAsia="Calibri" w:hAnsi="Trebuchet MS"/>
                <w:color w:val="000000" w:themeColor="text1"/>
                <w:sz w:val="22"/>
                <w:szCs w:val="22"/>
              </w:rPr>
              <w:t>ț</w:t>
            </w:r>
            <w:r w:rsidR="00FC244E" w:rsidRPr="0079116F">
              <w:rPr>
                <w:rFonts w:ascii="Trebuchet MS" w:eastAsia="Calibri" w:hAnsi="Trebuchet MS"/>
                <w:color w:val="000000" w:themeColor="text1"/>
                <w:sz w:val="22"/>
                <w:szCs w:val="22"/>
              </w:rPr>
              <w:t>i</w:t>
            </w:r>
            <w:r w:rsidR="007A6DAF" w:rsidRPr="0079116F">
              <w:rPr>
                <w:rFonts w:ascii="Trebuchet MS" w:eastAsia="Calibri" w:hAnsi="Trebuchet MS"/>
                <w:color w:val="000000" w:themeColor="text1"/>
                <w:sz w:val="22"/>
                <w:szCs w:val="22"/>
              </w:rPr>
              <w:t>a</w:t>
            </w:r>
            <w:r w:rsidR="00FC244E" w:rsidRPr="0079116F">
              <w:rPr>
                <w:rFonts w:ascii="Trebuchet MS" w:eastAsia="Calibri" w:hAnsi="Trebuchet MS"/>
                <w:color w:val="000000" w:themeColor="text1"/>
                <w:sz w:val="22"/>
                <w:szCs w:val="22"/>
              </w:rPr>
              <w:t xml:space="preserve"> cererilor de finanțare; </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verificarea conformității cererilor de plată pentru pro</w:t>
            </w:r>
            <w:r w:rsidR="007A6DAF" w:rsidRPr="0079116F">
              <w:rPr>
                <w:rFonts w:ascii="Trebuchet MS" w:eastAsia="Calibri" w:hAnsi="Trebuchet MS"/>
                <w:color w:val="000000" w:themeColor="text1"/>
                <w:sz w:val="22"/>
                <w:szCs w:val="22"/>
              </w:rPr>
              <w:t>iectele selectate (cu excepția s</w:t>
            </w:r>
            <w:r w:rsidR="00FC244E" w:rsidRPr="0079116F">
              <w:rPr>
                <w:rFonts w:ascii="Trebuchet MS" w:eastAsia="Calibri" w:hAnsi="Trebuchet MS"/>
                <w:color w:val="000000" w:themeColor="text1"/>
                <w:sz w:val="22"/>
                <w:szCs w:val="22"/>
              </w:rPr>
              <w:t>ituațiilor în care GAL este beneficiar);</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întocmirea cererilor de plată, dosarelor de achiziții aferente costur</w:t>
            </w:r>
            <w:r w:rsidR="00C42369" w:rsidRPr="0079116F">
              <w:rPr>
                <w:rFonts w:ascii="Trebuchet MS" w:eastAsia="Calibri" w:hAnsi="Trebuchet MS"/>
                <w:color w:val="000000" w:themeColor="text1"/>
                <w:sz w:val="22"/>
                <w:szCs w:val="22"/>
              </w:rPr>
              <w:t>ilor de funcționare și animare;</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monitorizarea proiectelor contractate, monitorizarea implementării strategiei de dezvoltare locală plasate sub responsabilitatea comunității și a operațiunilor sprijinite și efectuarea de activități specifice de evaluare în legătură cu strategia respectiv</w:t>
            </w:r>
            <w:r w:rsidR="007A6DAF"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pregătirea şi acordarea de asistenţă de specialitate persoanelor juridice şi fizice locale care vor să participe la proiecte în cadrul Planului Naţional de Dezvoltare Rurală (PNDR) în interesul colectivităţilor locale din teritoriul grupului şi în interesul person</w:t>
            </w:r>
            <w:r w:rsidR="00C42369" w:rsidRPr="0079116F">
              <w:rPr>
                <w:rFonts w:ascii="Trebuchet MS" w:eastAsia="Calibri" w:hAnsi="Trebuchet MS"/>
                <w:color w:val="000000" w:themeColor="text1"/>
                <w:sz w:val="22"/>
                <w:szCs w:val="22"/>
              </w:rPr>
              <w:t>al nepatrimonial al Asociaţiei;</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particip</w:t>
            </w:r>
            <w:r w:rsidR="007A6DAF"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 xml:space="preserve"> cu alte grupuri de ac</w:t>
            </w:r>
            <w:r w:rsidR="007A6DAF" w:rsidRPr="0079116F">
              <w:rPr>
                <w:rFonts w:ascii="Trebuchet MS" w:eastAsia="Calibri" w:hAnsi="Trebuchet MS"/>
                <w:color w:val="000000" w:themeColor="text1"/>
                <w:sz w:val="22"/>
                <w:szCs w:val="22"/>
              </w:rPr>
              <w:t>ț</w:t>
            </w:r>
            <w:r w:rsidR="00FC244E" w:rsidRPr="0079116F">
              <w:rPr>
                <w:rFonts w:ascii="Trebuchet MS" w:eastAsia="Calibri" w:hAnsi="Trebuchet MS"/>
                <w:color w:val="000000" w:themeColor="text1"/>
                <w:sz w:val="22"/>
                <w:szCs w:val="22"/>
              </w:rPr>
              <w:t>iune local</w:t>
            </w:r>
            <w:r w:rsidR="007A6DAF" w:rsidRPr="0079116F">
              <w:rPr>
                <w:rFonts w:ascii="Trebuchet MS" w:eastAsia="Calibri" w:hAnsi="Trebuchet MS"/>
                <w:color w:val="000000" w:themeColor="text1"/>
                <w:sz w:val="22"/>
                <w:szCs w:val="22"/>
              </w:rPr>
              <w:t>ă</w:t>
            </w:r>
            <w:r w:rsidR="00FC244E" w:rsidRPr="0079116F">
              <w:rPr>
                <w:rFonts w:ascii="Trebuchet MS" w:eastAsia="Calibri" w:hAnsi="Trebuchet MS"/>
                <w:color w:val="000000" w:themeColor="text1"/>
                <w:sz w:val="22"/>
                <w:szCs w:val="22"/>
              </w:rPr>
              <w:t xml:space="preserve"> la proiecte de cooperare; </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 xml:space="preserve">de strategie, prin care se elaborează, în conformitate cu politica economică a Guvernului şi cu tendinţele pe plan mondial, </w:t>
            </w:r>
            <w:r w:rsidR="00C42369" w:rsidRPr="0079116F">
              <w:rPr>
                <w:rFonts w:ascii="Trebuchet MS" w:eastAsia="Calibri" w:hAnsi="Trebuchet MS"/>
                <w:color w:val="000000" w:themeColor="text1"/>
                <w:sz w:val="22"/>
                <w:szCs w:val="22"/>
              </w:rPr>
              <w:t>strategia de dezvoltare locală;</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de reglementare, prin care se asigură elaborarea cadrului normativ şi instituţional pentru realizarea obiectivelor di</w:t>
            </w:r>
            <w:r w:rsidR="00C42369" w:rsidRPr="0079116F">
              <w:rPr>
                <w:rFonts w:ascii="Trebuchet MS" w:eastAsia="Calibri" w:hAnsi="Trebuchet MS"/>
                <w:color w:val="000000" w:themeColor="text1"/>
                <w:sz w:val="22"/>
                <w:szCs w:val="22"/>
              </w:rPr>
              <w:t>n domeniul său de activitate;</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de administrare, prin care se asigură administ</w:t>
            </w:r>
            <w:r w:rsidR="00C42369" w:rsidRPr="0079116F">
              <w:rPr>
                <w:rFonts w:ascii="Trebuchet MS" w:eastAsia="Calibri" w:hAnsi="Trebuchet MS"/>
                <w:color w:val="000000" w:themeColor="text1"/>
                <w:sz w:val="22"/>
                <w:szCs w:val="22"/>
              </w:rPr>
              <w:t>rarea patrimoniului asociaţiei;</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de reprezentare, prin care se asigură, reprezentarea pe plan intern şi extern,</w:t>
            </w:r>
            <w:r w:rsidR="00C42369" w:rsidRPr="0079116F">
              <w:rPr>
                <w:rFonts w:ascii="Trebuchet MS" w:eastAsia="Calibri" w:hAnsi="Trebuchet MS"/>
                <w:color w:val="000000" w:themeColor="text1"/>
                <w:sz w:val="22"/>
                <w:szCs w:val="22"/>
              </w:rPr>
              <w:t xml:space="preserve"> în domeniul său de activitate;</w:t>
            </w:r>
            <w:r w:rsidR="007A6DAF" w:rsidRPr="0079116F">
              <w:rPr>
                <w:rFonts w:ascii="Trebuchet MS" w:eastAsia="Calibri" w:hAnsi="Trebuchet MS"/>
                <w:color w:val="000000" w:themeColor="text1"/>
                <w:sz w:val="22"/>
                <w:szCs w:val="22"/>
              </w:rPr>
              <w:t>•</w:t>
            </w:r>
            <w:r w:rsidR="00FC244E" w:rsidRPr="0079116F">
              <w:rPr>
                <w:rFonts w:ascii="Trebuchet MS" w:eastAsia="Calibri" w:hAnsi="Trebuchet MS"/>
                <w:color w:val="000000" w:themeColor="text1"/>
                <w:sz w:val="22"/>
                <w:szCs w:val="22"/>
              </w:rPr>
              <w:t>de coordonare a utilizării asistenţei financiare nerambursabile acordate Asociaţiei de Uniunea Europeană în domeniul dezvoltării rurale.</w:t>
            </w:r>
          </w:p>
        </w:tc>
      </w:tr>
    </w:tbl>
    <w:p w:rsidR="00137399" w:rsidRPr="0079116F" w:rsidRDefault="00137399" w:rsidP="00137399">
      <w:pPr>
        <w:tabs>
          <w:tab w:val="left" w:pos="984"/>
        </w:tabs>
        <w:spacing w:line="276" w:lineRule="auto"/>
        <w:rPr>
          <w:rFonts w:ascii="Trebuchet MS" w:eastAsia="Calibri" w:hAnsi="Trebuchet MS"/>
          <w:b/>
          <w:bCs/>
          <w:color w:val="000000" w:themeColor="text1"/>
          <w:sz w:val="22"/>
          <w:szCs w:val="22"/>
        </w:rPr>
      </w:pPr>
      <w:r w:rsidRPr="0079116F">
        <w:rPr>
          <w:rFonts w:ascii="Trebuchet MS" w:eastAsia="Calibri" w:hAnsi="Trebuchet MS"/>
          <w:b/>
          <w:bCs/>
          <w:color w:val="000000" w:themeColor="text1"/>
          <w:sz w:val="22"/>
          <w:szCs w:val="22"/>
        </w:rPr>
        <w:lastRenderedPageBreak/>
        <w:t>CAPITOLUL II - Structura organizatorică – func</w:t>
      </w:r>
      <w:r w:rsidR="007A6DAF" w:rsidRPr="0079116F">
        <w:rPr>
          <w:rFonts w:ascii="Trebuchet MS" w:eastAsia="Calibri" w:hAnsi="Trebuchet MS"/>
          <w:b/>
          <w:bCs/>
          <w:color w:val="000000" w:themeColor="text1"/>
          <w:sz w:val="22"/>
          <w:szCs w:val="22"/>
        </w:rPr>
        <w:t>ț</w:t>
      </w:r>
      <w:r w:rsidRPr="0079116F">
        <w:rPr>
          <w:rFonts w:ascii="Trebuchet MS" w:eastAsia="Calibri" w:hAnsi="Trebuchet MS"/>
          <w:b/>
          <w:bCs/>
          <w:color w:val="000000" w:themeColor="text1"/>
          <w:sz w:val="22"/>
          <w:szCs w:val="22"/>
        </w:rPr>
        <w:t>ii administrative</w:t>
      </w:r>
    </w:p>
    <w:p w:rsidR="00137399" w:rsidRPr="0079116F" w:rsidRDefault="00137399" w:rsidP="00137399">
      <w:pPr>
        <w:spacing w:line="276" w:lineRule="auto"/>
        <w:jc w:val="both"/>
        <w:rPr>
          <w:rFonts w:ascii="Trebuchet MS" w:eastAsia="Calibri" w:hAnsi="Trebuchet MS"/>
          <w:color w:val="000000" w:themeColor="text1"/>
          <w:sz w:val="22"/>
          <w:szCs w:val="22"/>
        </w:rPr>
      </w:pPr>
      <w:r w:rsidRPr="0079116F">
        <w:rPr>
          <w:rFonts w:ascii="Trebuchet MS" w:eastAsia="Calibri" w:hAnsi="Trebuchet MS"/>
          <w:b/>
          <w:bCs/>
          <w:color w:val="000000" w:themeColor="text1"/>
          <w:sz w:val="22"/>
          <w:szCs w:val="22"/>
        </w:rPr>
        <w:t>Art. 9.</w:t>
      </w:r>
      <w:r w:rsidRPr="0079116F">
        <w:rPr>
          <w:rFonts w:ascii="Trebuchet MS" w:eastAsia="Calibri" w:hAnsi="Trebuchet MS"/>
          <w:bCs/>
          <w:color w:val="000000" w:themeColor="text1"/>
          <w:sz w:val="22"/>
          <w:szCs w:val="22"/>
        </w:rPr>
        <w:t xml:space="preserve"> </w:t>
      </w:r>
      <w:r w:rsidRPr="0079116F">
        <w:rPr>
          <w:rFonts w:ascii="Trebuchet MS" w:eastAsia="Calibri" w:hAnsi="Trebuchet MS"/>
          <w:color w:val="000000" w:themeColor="text1"/>
          <w:sz w:val="22"/>
          <w:szCs w:val="22"/>
        </w:rPr>
        <w:t xml:space="preserve">Structura organizatorică </w:t>
      </w:r>
      <w:proofErr w:type="gramStart"/>
      <w:r w:rsidRPr="0079116F">
        <w:rPr>
          <w:rFonts w:ascii="Trebuchet MS" w:eastAsia="Calibri" w:hAnsi="Trebuchet MS"/>
          <w:color w:val="000000" w:themeColor="text1"/>
          <w:sz w:val="22"/>
          <w:szCs w:val="22"/>
        </w:rPr>
        <w:t>este</w:t>
      </w:r>
      <w:proofErr w:type="gramEnd"/>
      <w:r w:rsidRPr="0079116F">
        <w:rPr>
          <w:rFonts w:ascii="Trebuchet MS" w:eastAsia="Calibri" w:hAnsi="Trebuchet MS"/>
          <w:color w:val="000000" w:themeColor="text1"/>
          <w:sz w:val="22"/>
          <w:szCs w:val="22"/>
        </w:rPr>
        <w:t xml:space="preserve"> prevăzută în </w:t>
      </w:r>
      <w:r w:rsidRPr="0079116F">
        <w:rPr>
          <w:rFonts w:ascii="Trebuchet MS" w:eastAsia="Calibri" w:hAnsi="Trebuchet MS"/>
          <w:b/>
          <w:color w:val="000000" w:themeColor="text1"/>
          <w:sz w:val="22"/>
          <w:szCs w:val="22"/>
        </w:rPr>
        <w:t xml:space="preserve">Organigrama </w:t>
      </w:r>
      <w:r w:rsidR="007A6DAF" w:rsidRPr="0079116F">
        <w:rPr>
          <w:rFonts w:ascii="Trebuchet MS" w:eastAsia="Calibri" w:hAnsi="Trebuchet MS"/>
          <w:b/>
          <w:color w:val="000000" w:themeColor="text1"/>
          <w:sz w:val="22"/>
          <w:szCs w:val="22"/>
        </w:rPr>
        <w:t>(</w:t>
      </w:r>
      <w:r w:rsidRPr="0079116F">
        <w:rPr>
          <w:rFonts w:ascii="Trebuchet MS" w:eastAsia="Calibri" w:hAnsi="Trebuchet MS"/>
          <w:b/>
          <w:color w:val="000000" w:themeColor="text1"/>
          <w:sz w:val="22"/>
          <w:szCs w:val="22"/>
        </w:rPr>
        <w:t>anexa 8</w:t>
      </w:r>
      <w:r w:rsidR="007A6DAF" w:rsidRPr="0079116F">
        <w:rPr>
          <w:rFonts w:ascii="Trebuchet MS" w:eastAsia="Calibri" w:hAnsi="Trebuchet MS"/>
          <w:b/>
          <w:color w:val="000000" w:themeColor="text1"/>
          <w:sz w:val="22"/>
          <w:szCs w:val="22"/>
        </w:rPr>
        <w:t>)</w:t>
      </w:r>
      <w:r w:rsidRPr="0079116F">
        <w:rPr>
          <w:rFonts w:ascii="Trebuchet MS" w:eastAsia="Calibri" w:hAnsi="Trebuchet MS"/>
          <w:color w:val="000000" w:themeColor="text1"/>
          <w:sz w:val="22"/>
          <w:szCs w:val="22"/>
        </w:rPr>
        <w:t xml:space="preserve"> la prezentul Regulament de organizare şi funcţionare şi cuprinde următoarele structuri: </w:t>
      </w:r>
    </w:p>
    <w:p w:rsidR="00137399" w:rsidRPr="00704B90" w:rsidRDefault="00137399" w:rsidP="00137399">
      <w:pPr>
        <w:spacing w:line="276" w:lineRule="auto"/>
        <w:jc w:val="both"/>
        <w:rPr>
          <w:rFonts w:ascii="Trebuchet MS" w:eastAsia="Calibri" w:hAnsi="Trebuchet MS"/>
          <w:b/>
          <w:color w:val="000000" w:themeColor="text1"/>
          <w:sz w:val="22"/>
          <w:szCs w:val="22"/>
        </w:rPr>
      </w:pPr>
      <w:r w:rsidRPr="00704B90">
        <w:rPr>
          <w:rFonts w:ascii="Trebuchet MS" w:eastAsia="Calibri" w:hAnsi="Trebuchet MS"/>
          <w:b/>
          <w:color w:val="000000" w:themeColor="text1"/>
          <w:sz w:val="22"/>
          <w:szCs w:val="22"/>
        </w:rPr>
        <w:t xml:space="preserve">1. Adunarea generală; 2. </w:t>
      </w:r>
      <w:proofErr w:type="gramStart"/>
      <w:r w:rsidRPr="00704B90">
        <w:rPr>
          <w:rFonts w:ascii="Trebuchet MS" w:eastAsia="Calibri" w:hAnsi="Trebuchet MS"/>
          <w:b/>
          <w:color w:val="000000" w:themeColor="text1"/>
          <w:sz w:val="22"/>
          <w:szCs w:val="22"/>
        </w:rPr>
        <w:t>Consiliul director; 3.</w:t>
      </w:r>
      <w:proofErr w:type="gramEnd"/>
      <w:r w:rsidRPr="00704B90">
        <w:rPr>
          <w:rFonts w:ascii="Trebuchet MS" w:eastAsia="Calibri" w:hAnsi="Trebuchet MS"/>
          <w:b/>
          <w:color w:val="000000" w:themeColor="text1"/>
          <w:sz w:val="22"/>
          <w:szCs w:val="22"/>
        </w:rPr>
        <w:t xml:space="preserve"> </w:t>
      </w:r>
      <w:proofErr w:type="gramStart"/>
      <w:r w:rsidRPr="00704B90">
        <w:rPr>
          <w:rFonts w:ascii="Trebuchet MS" w:eastAsia="Calibri" w:hAnsi="Trebuchet MS"/>
          <w:b/>
          <w:color w:val="000000" w:themeColor="text1"/>
          <w:sz w:val="22"/>
          <w:szCs w:val="22"/>
        </w:rPr>
        <w:t>Cenzorul; 4.</w:t>
      </w:r>
      <w:proofErr w:type="gramEnd"/>
      <w:r w:rsidRPr="00704B90">
        <w:rPr>
          <w:rFonts w:ascii="Trebuchet MS" w:eastAsia="Calibri" w:hAnsi="Trebuchet MS"/>
          <w:b/>
          <w:color w:val="000000" w:themeColor="text1"/>
          <w:sz w:val="22"/>
          <w:szCs w:val="22"/>
        </w:rPr>
        <w:t xml:space="preserve"> </w:t>
      </w:r>
      <w:proofErr w:type="gramStart"/>
      <w:r w:rsidRPr="00704B90">
        <w:rPr>
          <w:rFonts w:ascii="Trebuchet MS" w:eastAsia="Calibri" w:hAnsi="Trebuchet MS"/>
          <w:b/>
          <w:color w:val="000000" w:themeColor="text1"/>
          <w:sz w:val="22"/>
          <w:szCs w:val="22"/>
        </w:rPr>
        <w:t>Comitetul de selecţie al proiectelor; 5.Comisia de contesta</w:t>
      </w:r>
      <w:r w:rsidR="007A6DAF" w:rsidRPr="00704B90">
        <w:rPr>
          <w:rFonts w:ascii="Trebuchet MS" w:eastAsia="Calibri" w:hAnsi="Trebuchet MS"/>
          <w:b/>
          <w:color w:val="000000" w:themeColor="text1"/>
          <w:sz w:val="22"/>
          <w:szCs w:val="22"/>
        </w:rPr>
        <w:t>ț</w:t>
      </w:r>
      <w:r w:rsidRPr="00704B90">
        <w:rPr>
          <w:rFonts w:ascii="Trebuchet MS" w:eastAsia="Calibri" w:hAnsi="Trebuchet MS"/>
          <w:b/>
          <w:color w:val="000000" w:themeColor="text1"/>
          <w:sz w:val="22"/>
          <w:szCs w:val="22"/>
        </w:rPr>
        <w:t>ii; 6.</w:t>
      </w:r>
      <w:proofErr w:type="gramEnd"/>
      <w:r w:rsidRPr="00704B90">
        <w:rPr>
          <w:rFonts w:ascii="Trebuchet MS" w:eastAsia="Calibri" w:hAnsi="Trebuchet MS"/>
          <w:b/>
          <w:color w:val="000000" w:themeColor="text1"/>
          <w:sz w:val="22"/>
          <w:szCs w:val="22"/>
        </w:rPr>
        <w:t xml:space="preserve"> Compartimentul administrat</w:t>
      </w:r>
      <w:r w:rsidR="00FC244E" w:rsidRPr="00704B90">
        <w:rPr>
          <w:rFonts w:ascii="Trebuchet MS" w:eastAsia="Calibri" w:hAnsi="Trebuchet MS"/>
          <w:b/>
          <w:color w:val="000000" w:themeColor="text1"/>
          <w:sz w:val="22"/>
          <w:szCs w:val="22"/>
        </w:rPr>
        <w:t xml:space="preserve">iv (echipa de </w:t>
      </w:r>
      <w:r w:rsidR="00C42369" w:rsidRPr="00704B90">
        <w:rPr>
          <w:rFonts w:ascii="Trebuchet MS" w:eastAsia="Calibri" w:hAnsi="Trebuchet MS"/>
          <w:b/>
          <w:color w:val="000000" w:themeColor="text1"/>
          <w:sz w:val="22"/>
          <w:szCs w:val="22"/>
        </w:rPr>
        <w:lastRenderedPageBreak/>
        <w:t xml:space="preserve">implementare): </w:t>
      </w:r>
      <w:r w:rsidR="00FC244E" w:rsidRPr="00704B90">
        <w:rPr>
          <w:rFonts w:ascii="Trebuchet MS" w:eastAsia="Calibri" w:hAnsi="Trebuchet MS"/>
          <w:b/>
          <w:color w:val="000000" w:themeColor="text1"/>
          <w:sz w:val="22"/>
          <w:szCs w:val="22"/>
        </w:rPr>
        <w:t>1)</w:t>
      </w:r>
      <w:r w:rsidRPr="00704B90">
        <w:rPr>
          <w:rFonts w:ascii="Trebuchet MS" w:eastAsia="Calibri" w:hAnsi="Trebuchet MS"/>
          <w:b/>
          <w:color w:val="000000" w:themeColor="text1"/>
          <w:sz w:val="22"/>
          <w:szCs w:val="22"/>
        </w:rPr>
        <w:t xml:space="preserve">Directorul executiv (responsabil administrativ) - </w:t>
      </w:r>
      <w:r w:rsidRPr="00704B90">
        <w:rPr>
          <w:rFonts w:ascii="Trebuchet MS" w:eastAsia="Calibri" w:hAnsi="Trebuchet MS"/>
          <w:b/>
          <w:color w:val="000000" w:themeColor="text1"/>
          <w:sz w:val="22"/>
          <w:szCs w:val="22"/>
          <w:lang w:val="ro-RO"/>
        </w:rPr>
        <w:t>coordonează activitatea GAL atât sub aspect organizatoric cât şi al respectării procedurilor de luc</w:t>
      </w:r>
      <w:r w:rsidR="00FC244E" w:rsidRPr="00704B90">
        <w:rPr>
          <w:rFonts w:ascii="Trebuchet MS" w:eastAsia="Calibri" w:hAnsi="Trebuchet MS"/>
          <w:b/>
          <w:color w:val="000000" w:themeColor="text1"/>
          <w:sz w:val="22"/>
          <w:szCs w:val="22"/>
          <w:lang w:val="ro-RO"/>
        </w:rPr>
        <w:t>ru; 2)</w:t>
      </w:r>
      <w:r w:rsidRPr="00704B90">
        <w:rPr>
          <w:rFonts w:ascii="Trebuchet MS" w:eastAsia="Calibri" w:hAnsi="Trebuchet MS"/>
          <w:b/>
          <w:color w:val="000000" w:themeColor="text1"/>
          <w:sz w:val="22"/>
          <w:szCs w:val="22"/>
          <w:lang w:val="ro-RO"/>
        </w:rPr>
        <w:t>Responsabil financiar – contabil – se ocupă de supravegherea şi controlul gestiunii financ</w:t>
      </w:r>
      <w:r w:rsidR="00FC244E" w:rsidRPr="00704B90">
        <w:rPr>
          <w:rFonts w:ascii="Trebuchet MS" w:eastAsia="Calibri" w:hAnsi="Trebuchet MS"/>
          <w:b/>
          <w:color w:val="000000" w:themeColor="text1"/>
          <w:sz w:val="22"/>
          <w:szCs w:val="22"/>
          <w:lang w:val="ro-RO"/>
        </w:rPr>
        <w:t>iare – contabile a GAL-ului; 3)</w:t>
      </w:r>
      <w:r w:rsidRPr="00704B90">
        <w:rPr>
          <w:rFonts w:ascii="Trebuchet MS" w:eastAsia="Calibri" w:hAnsi="Trebuchet MS"/>
          <w:b/>
          <w:color w:val="000000" w:themeColor="text1"/>
          <w:sz w:val="22"/>
          <w:szCs w:val="22"/>
          <w:lang w:val="ro-RO"/>
        </w:rPr>
        <w:t>Responsabili cu animarea teritoriului – desfăşoară activităţi de animare pentru promovarea acţiunilor GAL; 4)Responsabili cu activităţile de monitorizare – desf</w:t>
      </w:r>
      <w:r w:rsidR="007A6DAF" w:rsidRPr="00704B90">
        <w:rPr>
          <w:rFonts w:ascii="Trebuchet MS" w:eastAsia="Calibri" w:hAnsi="Trebuchet MS"/>
          <w:b/>
          <w:color w:val="000000" w:themeColor="text1"/>
          <w:sz w:val="22"/>
          <w:szCs w:val="22"/>
          <w:lang w:val="ro-RO"/>
        </w:rPr>
        <w:t>ăș</w:t>
      </w:r>
      <w:r w:rsidRPr="00704B90">
        <w:rPr>
          <w:rFonts w:ascii="Trebuchet MS" w:eastAsia="Calibri" w:hAnsi="Trebuchet MS"/>
          <w:b/>
          <w:color w:val="000000" w:themeColor="text1"/>
          <w:sz w:val="22"/>
          <w:szCs w:val="22"/>
          <w:lang w:val="ro-RO"/>
        </w:rPr>
        <w:t>oar</w:t>
      </w:r>
      <w:r w:rsidR="007A6DAF" w:rsidRPr="00704B90">
        <w:rPr>
          <w:rFonts w:ascii="Trebuchet MS" w:eastAsia="Calibri" w:hAnsi="Trebuchet MS"/>
          <w:b/>
          <w:color w:val="000000" w:themeColor="text1"/>
          <w:sz w:val="22"/>
          <w:szCs w:val="22"/>
          <w:lang w:val="ro-RO"/>
        </w:rPr>
        <w:t>ă</w:t>
      </w:r>
      <w:r w:rsidRPr="00704B90">
        <w:rPr>
          <w:rFonts w:ascii="Trebuchet MS" w:eastAsia="Calibri" w:hAnsi="Trebuchet MS"/>
          <w:b/>
          <w:color w:val="000000" w:themeColor="text1"/>
          <w:sz w:val="22"/>
          <w:szCs w:val="22"/>
          <w:lang w:val="ro-RO"/>
        </w:rPr>
        <w:t xml:space="preserve"> activit</w:t>
      </w:r>
      <w:r w:rsidR="007A6DAF" w:rsidRPr="00704B90">
        <w:rPr>
          <w:rFonts w:ascii="Trebuchet MS" w:eastAsia="Calibri" w:hAnsi="Trebuchet MS"/>
          <w:b/>
          <w:color w:val="000000" w:themeColor="text1"/>
          <w:sz w:val="22"/>
          <w:szCs w:val="22"/>
          <w:lang w:val="ro-RO"/>
        </w:rPr>
        <w:t>ăț</w:t>
      </w:r>
      <w:r w:rsidRPr="00704B90">
        <w:rPr>
          <w:rFonts w:ascii="Trebuchet MS" w:eastAsia="Calibri" w:hAnsi="Trebuchet MS"/>
          <w:b/>
          <w:color w:val="000000" w:themeColor="text1"/>
          <w:sz w:val="22"/>
          <w:szCs w:val="22"/>
          <w:lang w:val="ro-RO"/>
        </w:rPr>
        <w:t>i de monitorizare a proiectelor contractate, numărul acestora fiind stabilit în funcție de complexitatea a</w:t>
      </w:r>
      <w:r w:rsidR="00FC244E" w:rsidRPr="00704B90">
        <w:rPr>
          <w:rFonts w:ascii="Trebuchet MS" w:eastAsia="Calibri" w:hAnsi="Trebuchet MS"/>
          <w:b/>
          <w:color w:val="000000" w:themeColor="text1"/>
          <w:sz w:val="22"/>
          <w:szCs w:val="22"/>
          <w:lang w:val="ro-RO"/>
        </w:rPr>
        <w:t>ctivităților la nivelul GAL; 5)</w:t>
      </w:r>
      <w:r w:rsidRPr="00704B90">
        <w:rPr>
          <w:rFonts w:ascii="Trebuchet MS" w:eastAsia="Calibri" w:hAnsi="Trebuchet MS"/>
          <w:b/>
          <w:color w:val="000000" w:themeColor="text1"/>
          <w:sz w:val="22"/>
          <w:szCs w:val="22"/>
          <w:lang w:val="ro-RO"/>
        </w:rPr>
        <w:t>Responsabili evaluare – desf</w:t>
      </w:r>
      <w:r w:rsidR="007A6DAF" w:rsidRPr="00704B90">
        <w:rPr>
          <w:rFonts w:ascii="Trebuchet MS" w:eastAsia="Calibri" w:hAnsi="Trebuchet MS"/>
          <w:b/>
          <w:color w:val="000000" w:themeColor="text1"/>
          <w:sz w:val="22"/>
          <w:szCs w:val="22"/>
          <w:lang w:val="ro-RO"/>
        </w:rPr>
        <w:t>ăș</w:t>
      </w:r>
      <w:r w:rsidRPr="00704B90">
        <w:rPr>
          <w:rFonts w:ascii="Trebuchet MS" w:eastAsia="Calibri" w:hAnsi="Trebuchet MS"/>
          <w:b/>
          <w:color w:val="000000" w:themeColor="text1"/>
          <w:sz w:val="22"/>
          <w:szCs w:val="22"/>
          <w:lang w:val="ro-RO"/>
        </w:rPr>
        <w:t>oar</w:t>
      </w:r>
      <w:r w:rsidR="007A6DAF" w:rsidRPr="00704B90">
        <w:rPr>
          <w:rFonts w:ascii="Trebuchet MS" w:eastAsia="Calibri" w:hAnsi="Trebuchet MS"/>
          <w:b/>
          <w:color w:val="000000" w:themeColor="text1"/>
          <w:sz w:val="22"/>
          <w:szCs w:val="22"/>
          <w:lang w:val="ro-RO"/>
        </w:rPr>
        <w:t>ă</w:t>
      </w:r>
      <w:r w:rsidRPr="00704B90">
        <w:rPr>
          <w:rFonts w:ascii="Trebuchet MS" w:eastAsia="Calibri" w:hAnsi="Trebuchet MS"/>
          <w:b/>
          <w:color w:val="000000" w:themeColor="text1"/>
          <w:sz w:val="22"/>
          <w:szCs w:val="22"/>
          <w:lang w:val="ro-RO"/>
        </w:rPr>
        <w:t xml:space="preserve"> activit</w:t>
      </w:r>
      <w:r w:rsidR="007A6DAF" w:rsidRPr="00704B90">
        <w:rPr>
          <w:rFonts w:ascii="Trebuchet MS" w:eastAsia="Calibri" w:hAnsi="Trebuchet MS"/>
          <w:b/>
          <w:color w:val="000000" w:themeColor="text1"/>
          <w:sz w:val="22"/>
          <w:szCs w:val="22"/>
          <w:lang w:val="ro-RO"/>
        </w:rPr>
        <w:t>ăți</w:t>
      </w:r>
      <w:r w:rsidRPr="00704B90">
        <w:rPr>
          <w:rFonts w:ascii="Trebuchet MS" w:eastAsia="Calibri" w:hAnsi="Trebuchet MS"/>
          <w:b/>
          <w:color w:val="000000" w:themeColor="text1"/>
          <w:sz w:val="22"/>
          <w:szCs w:val="22"/>
          <w:lang w:val="ro-RO"/>
        </w:rPr>
        <w:t xml:space="preserve"> de verificare, evaluare şi selecţie a proiectelor</w:t>
      </w:r>
      <w:bookmarkStart w:id="0" w:name="_GoBack"/>
      <w:bookmarkEnd w:id="0"/>
      <w:r w:rsidRPr="00704B90">
        <w:rPr>
          <w:rFonts w:ascii="Trebuchet MS" w:eastAsia="Calibri" w:hAnsi="Trebuchet MS"/>
          <w:b/>
          <w:color w:val="000000" w:themeColor="text1"/>
          <w:sz w:val="22"/>
          <w:szCs w:val="22"/>
          <w:lang w:val="ro-RO"/>
        </w:rPr>
        <w:t xml:space="preserve"> ce se vor implementa, numărul acestora fiind stabilit în funcție de complexitatea a</w:t>
      </w:r>
      <w:r w:rsidR="00FC244E" w:rsidRPr="00704B90">
        <w:rPr>
          <w:rFonts w:ascii="Trebuchet MS" w:eastAsia="Calibri" w:hAnsi="Trebuchet MS"/>
          <w:b/>
          <w:color w:val="000000" w:themeColor="text1"/>
          <w:sz w:val="22"/>
          <w:szCs w:val="22"/>
          <w:lang w:val="ro-RO"/>
        </w:rPr>
        <w:t>ctivităților la nivelul GAL; 6)</w:t>
      </w:r>
      <w:r w:rsidRPr="00704B90">
        <w:rPr>
          <w:rFonts w:ascii="Trebuchet MS" w:eastAsia="Calibri" w:hAnsi="Trebuchet MS"/>
          <w:b/>
          <w:color w:val="000000" w:themeColor="text1"/>
          <w:sz w:val="22"/>
          <w:szCs w:val="22"/>
          <w:lang w:val="ro-RO"/>
        </w:rPr>
        <w:t>Responsabil secretariat – desf</w:t>
      </w:r>
      <w:r w:rsidR="007A6DAF" w:rsidRPr="00704B90">
        <w:rPr>
          <w:rFonts w:ascii="Trebuchet MS" w:eastAsia="Calibri" w:hAnsi="Trebuchet MS"/>
          <w:b/>
          <w:color w:val="000000" w:themeColor="text1"/>
          <w:sz w:val="22"/>
          <w:szCs w:val="22"/>
          <w:lang w:val="ro-RO"/>
        </w:rPr>
        <w:t>ăș</w:t>
      </w:r>
      <w:r w:rsidRPr="00704B90">
        <w:rPr>
          <w:rFonts w:ascii="Trebuchet MS" w:eastAsia="Calibri" w:hAnsi="Trebuchet MS"/>
          <w:b/>
          <w:color w:val="000000" w:themeColor="text1"/>
          <w:sz w:val="22"/>
          <w:szCs w:val="22"/>
          <w:lang w:val="ro-RO"/>
        </w:rPr>
        <w:t>oa</w:t>
      </w:r>
      <w:r w:rsidR="007A6DAF" w:rsidRPr="00704B90">
        <w:rPr>
          <w:rFonts w:ascii="Trebuchet MS" w:eastAsia="Calibri" w:hAnsi="Trebuchet MS"/>
          <w:b/>
          <w:color w:val="000000" w:themeColor="text1"/>
          <w:sz w:val="22"/>
          <w:szCs w:val="22"/>
          <w:lang w:val="ro-RO"/>
        </w:rPr>
        <w:t>ră</w:t>
      </w:r>
      <w:r w:rsidR="00FC244E" w:rsidRPr="00704B90">
        <w:rPr>
          <w:rFonts w:ascii="Trebuchet MS" w:eastAsia="Calibri" w:hAnsi="Trebuchet MS"/>
          <w:b/>
          <w:color w:val="000000" w:themeColor="text1"/>
          <w:sz w:val="22"/>
          <w:szCs w:val="22"/>
          <w:lang w:val="ro-RO"/>
        </w:rPr>
        <w:t xml:space="preserve"> activit</w:t>
      </w:r>
      <w:r w:rsidR="007A6DAF" w:rsidRPr="00704B90">
        <w:rPr>
          <w:rFonts w:ascii="Trebuchet MS" w:eastAsia="Calibri" w:hAnsi="Trebuchet MS"/>
          <w:b/>
          <w:color w:val="000000" w:themeColor="text1"/>
          <w:sz w:val="22"/>
          <w:szCs w:val="22"/>
          <w:lang w:val="ro-RO"/>
        </w:rPr>
        <w:t>ăț</w:t>
      </w:r>
      <w:r w:rsidR="00FC244E" w:rsidRPr="00704B90">
        <w:rPr>
          <w:rFonts w:ascii="Trebuchet MS" w:eastAsia="Calibri" w:hAnsi="Trebuchet MS"/>
          <w:b/>
          <w:color w:val="000000" w:themeColor="text1"/>
          <w:sz w:val="22"/>
          <w:szCs w:val="22"/>
          <w:lang w:val="ro-RO"/>
        </w:rPr>
        <w:t>i de secretariat; 7)</w:t>
      </w:r>
      <w:r w:rsidRPr="00704B90">
        <w:rPr>
          <w:rFonts w:ascii="Trebuchet MS" w:eastAsia="Calibri" w:hAnsi="Trebuchet MS"/>
          <w:b/>
          <w:color w:val="000000" w:themeColor="text1"/>
          <w:sz w:val="22"/>
          <w:szCs w:val="22"/>
          <w:lang w:val="ro-RO"/>
        </w:rPr>
        <w:t xml:space="preserve">Consultanţi externi – în funcţie de necesităţi pentru buna desfăşurare a activităţilor GAL (ex: </w:t>
      </w:r>
      <w:r w:rsidR="00FC244E" w:rsidRPr="00704B90">
        <w:rPr>
          <w:rFonts w:ascii="Trebuchet MS" w:eastAsia="Calibri" w:hAnsi="Trebuchet MS"/>
          <w:b/>
          <w:color w:val="000000" w:themeColor="text1"/>
          <w:sz w:val="22"/>
          <w:szCs w:val="22"/>
          <w:lang w:val="ro-RO"/>
        </w:rPr>
        <w:t>audit, juridic, consultanta implementare, consultanta verificare conformitate cereri de plata beneficiari,</w:t>
      </w:r>
      <w:r w:rsidR="007A6DAF" w:rsidRPr="00704B90">
        <w:rPr>
          <w:rFonts w:ascii="Trebuchet MS" w:eastAsia="Calibri" w:hAnsi="Trebuchet MS"/>
          <w:b/>
          <w:color w:val="000000" w:themeColor="text1"/>
          <w:sz w:val="22"/>
          <w:szCs w:val="22"/>
        </w:rPr>
        <w:t xml:space="preserve"> website,</w:t>
      </w:r>
      <w:r w:rsidR="00FC244E" w:rsidRPr="00704B90">
        <w:rPr>
          <w:rFonts w:ascii="Trebuchet MS" w:eastAsia="Calibri" w:hAnsi="Trebuchet MS"/>
          <w:b/>
          <w:color w:val="000000" w:themeColor="text1"/>
          <w:sz w:val="22"/>
          <w:szCs w:val="22"/>
        </w:rPr>
        <w:t xml:space="preserve"> service si mentenata IT etc.</w:t>
      </w:r>
      <w:r w:rsidRPr="00704B90">
        <w:rPr>
          <w:rFonts w:ascii="Trebuchet MS" w:eastAsia="Calibri" w:hAnsi="Trebuchet MS"/>
          <w:b/>
          <w:color w:val="000000" w:themeColor="text1"/>
          <w:sz w:val="22"/>
          <w:szCs w:val="22"/>
          <w:lang w:val="ro-RO"/>
        </w:rPr>
        <w:t>).</w:t>
      </w:r>
    </w:p>
    <w:p w:rsidR="00137399" w:rsidRPr="0079116F" w:rsidRDefault="00137399" w:rsidP="00FC244E">
      <w:pPr>
        <w:spacing w:line="276" w:lineRule="auto"/>
        <w:ind w:firstLine="720"/>
        <w:jc w:val="both"/>
        <w:rPr>
          <w:rFonts w:ascii="Trebuchet MS" w:eastAsia="Calibri" w:hAnsi="Trebuchet MS"/>
          <w:color w:val="000000" w:themeColor="text1"/>
          <w:sz w:val="22"/>
          <w:szCs w:val="22"/>
        </w:rPr>
      </w:pPr>
      <w:proofErr w:type="gramStart"/>
      <w:r w:rsidRPr="0079116F">
        <w:rPr>
          <w:rFonts w:ascii="Trebuchet MS" w:eastAsia="Calibri" w:hAnsi="Trebuchet MS"/>
          <w:b/>
          <w:color w:val="000000" w:themeColor="text1"/>
          <w:sz w:val="22"/>
          <w:szCs w:val="22"/>
        </w:rPr>
        <w:t>Func</w:t>
      </w:r>
      <w:r w:rsidR="007A6DAF" w:rsidRPr="0079116F">
        <w:rPr>
          <w:rFonts w:ascii="Trebuchet MS" w:eastAsia="Calibri" w:hAnsi="Trebuchet MS"/>
          <w:b/>
          <w:color w:val="000000" w:themeColor="text1"/>
          <w:sz w:val="22"/>
          <w:szCs w:val="22"/>
        </w:rPr>
        <w:t>ț</w:t>
      </w:r>
      <w:r w:rsidRPr="0079116F">
        <w:rPr>
          <w:rFonts w:ascii="Trebuchet MS" w:eastAsia="Calibri" w:hAnsi="Trebuchet MS"/>
          <w:b/>
          <w:color w:val="000000" w:themeColor="text1"/>
          <w:sz w:val="22"/>
          <w:szCs w:val="22"/>
        </w:rPr>
        <w:t xml:space="preserve">iile de management, monitorizare, evaluare și animare vor fi </w:t>
      </w:r>
      <w:r w:rsidR="00C323CA" w:rsidRPr="0079116F">
        <w:rPr>
          <w:rFonts w:ascii="Trebuchet MS" w:eastAsia="Calibri" w:hAnsi="Trebuchet MS"/>
          <w:b/>
          <w:color w:val="000000" w:themeColor="text1"/>
          <w:sz w:val="22"/>
          <w:szCs w:val="22"/>
        </w:rPr>
        <w:t>î</w:t>
      </w:r>
      <w:r w:rsidRPr="0079116F">
        <w:rPr>
          <w:rFonts w:ascii="Trebuchet MS" w:eastAsia="Calibri" w:hAnsi="Trebuchet MS"/>
          <w:b/>
          <w:color w:val="000000" w:themeColor="text1"/>
          <w:sz w:val="22"/>
          <w:szCs w:val="22"/>
        </w:rPr>
        <w:t>ndeplinite de cel putin patru persoane angajate în baza unor contracte individuale de muncă/minim 4 ore.</w:t>
      </w:r>
      <w:proofErr w:type="gramEnd"/>
      <w:r w:rsidRPr="0079116F">
        <w:rPr>
          <w:rFonts w:ascii="Trebuchet MS" w:eastAsia="Calibri" w:hAnsi="Trebuchet MS"/>
          <w:b/>
          <w:color w:val="000000" w:themeColor="text1"/>
          <w:sz w:val="22"/>
          <w:szCs w:val="22"/>
        </w:rPr>
        <w:t xml:space="preserve"> </w:t>
      </w:r>
      <w:r w:rsidRPr="0079116F">
        <w:rPr>
          <w:rFonts w:ascii="Trebuchet MS" w:eastAsia="Calibri" w:hAnsi="Trebuchet MS"/>
          <w:color w:val="000000" w:themeColor="text1"/>
          <w:sz w:val="22"/>
          <w:szCs w:val="22"/>
        </w:rPr>
        <w:t xml:space="preserve">Angajarea personalului se </w:t>
      </w:r>
      <w:proofErr w:type="gramStart"/>
      <w:r w:rsidRPr="0079116F">
        <w:rPr>
          <w:rFonts w:ascii="Trebuchet MS" w:eastAsia="Calibri" w:hAnsi="Trebuchet MS"/>
          <w:color w:val="000000" w:themeColor="text1"/>
          <w:sz w:val="22"/>
          <w:szCs w:val="22"/>
        </w:rPr>
        <w:t>va</w:t>
      </w:r>
      <w:proofErr w:type="gramEnd"/>
      <w:r w:rsidRPr="0079116F">
        <w:rPr>
          <w:rFonts w:ascii="Trebuchet MS" w:eastAsia="Calibri" w:hAnsi="Trebuchet MS"/>
          <w:color w:val="000000" w:themeColor="text1"/>
          <w:sz w:val="22"/>
          <w:szCs w:val="22"/>
        </w:rPr>
        <w:t xml:space="preserve"> efectua cu respectarea Codului Muncii, precum și a legislației cu incidență în reglementarea conflictului de interese.</w:t>
      </w:r>
    </w:p>
    <w:p w:rsidR="00137399" w:rsidRPr="0079116F" w:rsidRDefault="00137399" w:rsidP="00137399">
      <w:pPr>
        <w:spacing w:line="276" w:lineRule="auto"/>
        <w:rPr>
          <w:rFonts w:ascii="Trebuchet MS" w:hAnsi="Trebuchet MS"/>
          <w:b/>
          <w:color w:val="000000" w:themeColor="text1"/>
          <w:sz w:val="22"/>
          <w:szCs w:val="22"/>
        </w:rPr>
      </w:pPr>
      <w:r w:rsidRPr="0079116F">
        <w:rPr>
          <w:rFonts w:ascii="Trebuchet MS" w:hAnsi="Trebuchet MS"/>
          <w:b/>
          <w:color w:val="000000" w:themeColor="text1"/>
          <w:sz w:val="22"/>
          <w:szCs w:val="22"/>
        </w:rPr>
        <w:t>CAPITOLUL III - Mecanisme de gestionare, monitorizare, evaluare si control a SDL</w:t>
      </w:r>
    </w:p>
    <w:p w:rsidR="00137399" w:rsidRPr="0079116F" w:rsidRDefault="00137399" w:rsidP="00137399">
      <w:pPr>
        <w:spacing w:line="276" w:lineRule="auto"/>
        <w:contextualSpacing/>
        <w:jc w:val="both"/>
        <w:rPr>
          <w:rFonts w:ascii="Trebuchet MS" w:hAnsi="Trebuchet MS"/>
          <w:b/>
          <w:color w:val="000000" w:themeColor="text1"/>
          <w:sz w:val="22"/>
          <w:szCs w:val="22"/>
        </w:rPr>
      </w:pPr>
      <w:r w:rsidRPr="0079116F">
        <w:rPr>
          <w:rFonts w:ascii="Trebuchet MS" w:hAnsi="Trebuchet MS"/>
          <w:b/>
          <w:color w:val="000000" w:themeColor="text1"/>
          <w:sz w:val="22"/>
          <w:szCs w:val="22"/>
        </w:rPr>
        <w:t>Art.10.</w:t>
      </w:r>
      <w:r w:rsidR="00C323CA" w:rsidRPr="0079116F">
        <w:rPr>
          <w:rFonts w:ascii="Trebuchet MS" w:hAnsi="Trebuchet MS"/>
          <w:b/>
          <w:color w:val="000000" w:themeColor="text1"/>
          <w:sz w:val="22"/>
          <w:szCs w:val="22"/>
        </w:rPr>
        <w:t xml:space="preserve"> </w:t>
      </w:r>
      <w:r w:rsidRPr="0079116F">
        <w:rPr>
          <w:rFonts w:ascii="Trebuchet MS" w:hAnsi="Trebuchet MS"/>
          <w:b/>
          <w:color w:val="000000" w:themeColor="text1"/>
          <w:sz w:val="22"/>
          <w:szCs w:val="22"/>
        </w:rPr>
        <w:t>Pregătirea și publicarea apelurilor de selecție, în conformitate cu SDL</w:t>
      </w:r>
      <w:r w:rsidR="00FC244E" w:rsidRPr="0079116F">
        <w:rPr>
          <w:rFonts w:ascii="Trebuchet MS" w:hAnsi="Trebuchet MS"/>
          <w:b/>
          <w:color w:val="000000" w:themeColor="text1"/>
          <w:sz w:val="22"/>
          <w:szCs w:val="22"/>
        </w:rPr>
        <w:t xml:space="preserve">: </w:t>
      </w:r>
      <w:r w:rsidRPr="0079116F">
        <w:rPr>
          <w:rFonts w:ascii="Trebuchet MS" w:hAnsi="Trebuchet MS"/>
          <w:color w:val="000000" w:themeColor="text1"/>
          <w:sz w:val="22"/>
          <w:szCs w:val="22"/>
        </w:rPr>
        <w:t>Asocia</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ia GAL Regiunea Rediu-Pr</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jeni, prin Compartimentul administrativ, va deschide apeluri de selecție conform planului de acțiuni prevăzut în cap VII al SDL, pentru fiecare dintre măsuri. Masurile de finanțare </w:t>
      </w:r>
      <w:proofErr w:type="gramStart"/>
      <w:r w:rsidRPr="0079116F">
        <w:rPr>
          <w:rFonts w:ascii="Trebuchet MS" w:hAnsi="Trebuchet MS"/>
          <w:color w:val="000000" w:themeColor="text1"/>
          <w:sz w:val="22"/>
          <w:szCs w:val="22"/>
        </w:rPr>
        <w:t>a</w:t>
      </w:r>
      <w:proofErr w:type="gramEnd"/>
      <w:r w:rsidRPr="0079116F">
        <w:rPr>
          <w:rFonts w:ascii="Trebuchet MS" w:hAnsi="Trebuchet MS"/>
          <w:color w:val="000000" w:themeColor="text1"/>
          <w:sz w:val="22"/>
          <w:szCs w:val="22"/>
        </w:rPr>
        <w:t xml:space="preserve"> investițiilor în infrastructura socială și/sau infrastructura aferentă dezvoltării comunicațiilor în bandă largă (broadband), vor fi lansate cu prioritate. Lansarea apelului de selecție </w:t>
      </w:r>
      <w:proofErr w:type="gramStart"/>
      <w:r w:rsidRPr="0079116F">
        <w:rPr>
          <w:rFonts w:ascii="Trebuchet MS" w:hAnsi="Trebuchet MS"/>
          <w:color w:val="000000" w:themeColor="text1"/>
          <w:sz w:val="22"/>
          <w:szCs w:val="22"/>
        </w:rPr>
        <w:t>va</w:t>
      </w:r>
      <w:proofErr w:type="gramEnd"/>
      <w:r w:rsidRPr="0079116F">
        <w:rPr>
          <w:rFonts w:ascii="Trebuchet MS" w:hAnsi="Trebuchet MS"/>
          <w:color w:val="000000" w:themeColor="text1"/>
          <w:sz w:val="22"/>
          <w:szCs w:val="22"/>
        </w:rPr>
        <w:t xml:space="preserve"> fi aprobat</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 de Consiliul Director al Asocia</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iei, cu avizul AM și va fi facut</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 public</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 pe sit</w:t>
      </w:r>
      <w:r w:rsidR="00C323CA" w:rsidRPr="0079116F">
        <w:rPr>
          <w:rFonts w:ascii="Trebuchet MS" w:hAnsi="Trebuchet MS"/>
          <w:color w:val="000000" w:themeColor="text1"/>
          <w:sz w:val="22"/>
          <w:szCs w:val="22"/>
        </w:rPr>
        <w:t>e</w:t>
      </w:r>
      <w:r w:rsidRPr="0079116F">
        <w:rPr>
          <w:rFonts w:ascii="Trebuchet MS" w:hAnsi="Trebuchet MS"/>
          <w:color w:val="000000" w:themeColor="text1"/>
          <w:sz w:val="22"/>
          <w:szCs w:val="22"/>
        </w:rPr>
        <w:t xml:space="preserve">-ul GAL si mass—media. Apelul se </w:t>
      </w:r>
      <w:proofErr w:type="gramStart"/>
      <w:r w:rsidRPr="0079116F">
        <w:rPr>
          <w:rFonts w:ascii="Trebuchet MS" w:hAnsi="Trebuchet MS"/>
          <w:color w:val="000000" w:themeColor="text1"/>
          <w:sz w:val="22"/>
          <w:szCs w:val="22"/>
        </w:rPr>
        <w:t>va</w:t>
      </w:r>
      <w:proofErr w:type="gramEnd"/>
      <w:r w:rsidRPr="0079116F">
        <w:rPr>
          <w:rFonts w:ascii="Trebuchet MS" w:hAnsi="Trebuchet MS"/>
          <w:color w:val="000000" w:themeColor="text1"/>
          <w:sz w:val="22"/>
          <w:szCs w:val="22"/>
        </w:rPr>
        <w:t xml:space="preserve"> lansa în așa fel încât potențialii beneficiari să aibă timp suficient pentru pregătirea și depunerea proiectelor.</w:t>
      </w:r>
      <w:r w:rsidR="00C323CA" w:rsidRPr="0079116F">
        <w:rPr>
          <w:rFonts w:ascii="Trebuchet MS" w:hAnsi="Trebuchet MS"/>
          <w:color w:val="000000" w:themeColor="text1"/>
          <w:sz w:val="22"/>
          <w:szCs w:val="22"/>
        </w:rPr>
        <w:t xml:space="preserve"> </w:t>
      </w:r>
      <w:r w:rsidRPr="0079116F">
        <w:rPr>
          <w:rFonts w:ascii="Trebuchet MS" w:eastAsia="Calibri" w:hAnsi="Trebuchet MS"/>
          <w:b/>
          <w:color w:val="000000" w:themeColor="text1"/>
          <w:sz w:val="22"/>
          <w:szCs w:val="22"/>
          <w:lang w:val="ro-RO"/>
        </w:rPr>
        <w:t>Responsabili</w:t>
      </w:r>
      <w:r w:rsidRPr="0079116F">
        <w:rPr>
          <w:rFonts w:ascii="Trebuchet MS" w:eastAsia="Calibri" w:hAnsi="Trebuchet MS"/>
          <w:color w:val="000000" w:themeColor="text1"/>
          <w:sz w:val="22"/>
          <w:szCs w:val="22"/>
          <w:lang w:val="ro-RO"/>
        </w:rPr>
        <w:t xml:space="preserve"> din cadrul Compartimentului administrativ: Director executiv (responsabil administrativ) – pentru organizarea apelului de proiecte, Responsabil financiar contabil - pentru publicarea apelului de selectie </w:t>
      </w:r>
      <w:r w:rsidR="00C323CA"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n pres</w:t>
      </w:r>
      <w:r w:rsidR="00C323CA"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w:t>
      </w:r>
      <w:r w:rsidR="00C323CA"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 xml:space="preserve">i site, Animator </w:t>
      </w:r>
      <w:r w:rsidR="00C323CA"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Responsabil secretariat – pentru intocmirea documenta</w:t>
      </w:r>
      <w:r w:rsidR="00C323CA" w:rsidRPr="0079116F">
        <w:rPr>
          <w:rFonts w:ascii="Trebuchet MS" w:eastAsia="Calibri" w:hAnsi="Trebuchet MS"/>
          <w:color w:val="000000" w:themeColor="text1"/>
          <w:sz w:val="22"/>
          <w:szCs w:val="22"/>
          <w:lang w:val="ro-RO"/>
        </w:rPr>
        <w:t>ției administrative a</w:t>
      </w:r>
      <w:r w:rsidRPr="0079116F">
        <w:rPr>
          <w:rFonts w:ascii="Trebuchet MS" w:eastAsia="Calibri" w:hAnsi="Trebuchet MS"/>
          <w:color w:val="000000" w:themeColor="text1"/>
          <w:sz w:val="22"/>
          <w:szCs w:val="22"/>
          <w:lang w:val="ro-RO"/>
        </w:rPr>
        <w:t xml:space="preserve"> apelului de proiecte.</w:t>
      </w:r>
    </w:p>
    <w:p w:rsidR="00137399" w:rsidRPr="0079116F" w:rsidRDefault="00137399" w:rsidP="00137399">
      <w:pPr>
        <w:spacing w:line="276" w:lineRule="auto"/>
        <w:contextualSpacing/>
        <w:jc w:val="both"/>
        <w:rPr>
          <w:rFonts w:ascii="Trebuchet MS" w:hAnsi="Trebuchet MS"/>
          <w:color w:val="000000" w:themeColor="text1"/>
          <w:sz w:val="22"/>
          <w:szCs w:val="22"/>
        </w:rPr>
      </w:pPr>
      <w:r w:rsidRPr="0079116F">
        <w:rPr>
          <w:rFonts w:ascii="Trebuchet MS" w:hAnsi="Trebuchet MS"/>
          <w:b/>
          <w:color w:val="000000" w:themeColor="text1"/>
          <w:sz w:val="22"/>
          <w:szCs w:val="22"/>
        </w:rPr>
        <w:t>Art.11.</w:t>
      </w:r>
      <w:r w:rsidR="00C323CA" w:rsidRPr="0079116F">
        <w:rPr>
          <w:rFonts w:ascii="Trebuchet MS" w:hAnsi="Trebuchet MS"/>
          <w:b/>
          <w:color w:val="000000" w:themeColor="text1"/>
          <w:sz w:val="22"/>
          <w:szCs w:val="22"/>
        </w:rPr>
        <w:t xml:space="preserve"> </w:t>
      </w:r>
      <w:r w:rsidRPr="0079116F">
        <w:rPr>
          <w:rFonts w:ascii="Trebuchet MS" w:hAnsi="Trebuchet MS"/>
          <w:b/>
          <w:color w:val="000000" w:themeColor="text1"/>
          <w:sz w:val="22"/>
          <w:szCs w:val="22"/>
        </w:rPr>
        <w:t>Animarea teritoriului</w:t>
      </w:r>
      <w:r w:rsidR="00FC244E" w:rsidRPr="0079116F">
        <w:rPr>
          <w:rFonts w:ascii="Trebuchet MS" w:hAnsi="Trebuchet MS"/>
          <w:b/>
          <w:color w:val="000000" w:themeColor="text1"/>
          <w:sz w:val="22"/>
          <w:szCs w:val="22"/>
        </w:rPr>
        <w:t xml:space="preserve">: </w:t>
      </w:r>
      <w:r w:rsidRPr="0079116F">
        <w:rPr>
          <w:rFonts w:ascii="Trebuchet MS" w:hAnsi="Trebuchet MS"/>
          <w:color w:val="000000" w:themeColor="text1"/>
          <w:sz w:val="22"/>
          <w:szCs w:val="22"/>
        </w:rPr>
        <w:t xml:space="preserve">Activitățile de animare sunt foarte importante pentru stimularea procesului de dezvoltare locală </w:t>
      </w:r>
      <w:r w:rsidR="00C323CA" w:rsidRPr="0079116F">
        <w:rPr>
          <w:rFonts w:ascii="Trebuchet MS" w:hAnsi="Trebuchet MS"/>
          <w:color w:val="000000" w:themeColor="text1"/>
          <w:sz w:val="22"/>
          <w:szCs w:val="22"/>
        </w:rPr>
        <w:t>ș</w:t>
      </w:r>
      <w:r w:rsidRPr="0079116F">
        <w:rPr>
          <w:rFonts w:ascii="Trebuchet MS" w:hAnsi="Trebuchet MS"/>
          <w:color w:val="000000" w:themeColor="text1"/>
          <w:sz w:val="22"/>
          <w:szCs w:val="22"/>
        </w:rPr>
        <w:t xml:space="preserve">i au ca scop: asigurarea accesului la informare pentru toate grupurile </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int</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cre</w:t>
      </w:r>
      <w:r w:rsidR="00C323CA" w:rsidRPr="0079116F">
        <w:rPr>
          <w:rFonts w:ascii="Trebuchet MS" w:hAnsi="Trebuchet MS"/>
          <w:color w:val="000000" w:themeColor="text1"/>
          <w:sz w:val="22"/>
          <w:szCs w:val="22"/>
        </w:rPr>
        <w:t>ș</w:t>
      </w:r>
      <w:r w:rsidRPr="0079116F">
        <w:rPr>
          <w:rFonts w:ascii="Trebuchet MS" w:hAnsi="Trebuchet MS"/>
          <w:color w:val="000000" w:themeColor="text1"/>
          <w:sz w:val="22"/>
          <w:szCs w:val="22"/>
        </w:rPr>
        <w:t>terea gradului de cuno</w:t>
      </w:r>
      <w:r w:rsidR="00C323CA" w:rsidRPr="0079116F">
        <w:rPr>
          <w:rFonts w:ascii="Trebuchet MS" w:hAnsi="Trebuchet MS"/>
          <w:color w:val="000000" w:themeColor="text1"/>
          <w:sz w:val="22"/>
          <w:szCs w:val="22"/>
        </w:rPr>
        <w:t>aș</w:t>
      </w:r>
      <w:r w:rsidRPr="0079116F">
        <w:rPr>
          <w:rFonts w:ascii="Trebuchet MS" w:hAnsi="Trebuchet MS"/>
          <w:color w:val="000000" w:themeColor="text1"/>
          <w:sz w:val="22"/>
          <w:szCs w:val="22"/>
        </w:rPr>
        <w:t>tere a publicului larg despre oportunit</w:t>
      </w:r>
      <w:r w:rsidR="00C323CA" w:rsidRPr="0079116F">
        <w:rPr>
          <w:rFonts w:ascii="Trebuchet MS" w:hAnsi="Trebuchet MS"/>
          <w:color w:val="000000" w:themeColor="text1"/>
          <w:sz w:val="22"/>
          <w:szCs w:val="22"/>
        </w:rPr>
        <w:t>ăț</w:t>
      </w:r>
      <w:r w:rsidRPr="0079116F">
        <w:rPr>
          <w:rFonts w:ascii="Trebuchet MS" w:hAnsi="Trebuchet MS"/>
          <w:color w:val="000000" w:themeColor="text1"/>
          <w:sz w:val="22"/>
          <w:szCs w:val="22"/>
        </w:rPr>
        <w:t>ile de finan</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are oferite LEADER prin intermediul Grupului de Actiune Local</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precum și de oportunit</w:t>
      </w:r>
      <w:r w:rsidR="00C323CA" w:rsidRPr="0079116F">
        <w:rPr>
          <w:rFonts w:ascii="Trebuchet MS" w:hAnsi="Trebuchet MS"/>
          <w:color w:val="000000" w:themeColor="text1"/>
          <w:sz w:val="22"/>
          <w:szCs w:val="22"/>
        </w:rPr>
        <w:t>ăț</w:t>
      </w:r>
      <w:r w:rsidRPr="0079116F">
        <w:rPr>
          <w:rFonts w:ascii="Trebuchet MS" w:hAnsi="Trebuchet MS"/>
          <w:color w:val="000000" w:themeColor="text1"/>
          <w:sz w:val="22"/>
          <w:szCs w:val="22"/>
        </w:rPr>
        <w:t>ile create prin realizarea Strategiei de Dezvoltare Local</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 și a implement</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rii sale, sprijinirea beneficiarilor </w:t>
      </w:r>
      <w:r w:rsidR="00C323CA" w:rsidRPr="0079116F">
        <w:rPr>
          <w:rFonts w:ascii="Trebuchet MS" w:hAnsi="Trebuchet MS"/>
          <w:color w:val="000000" w:themeColor="text1"/>
          <w:sz w:val="22"/>
          <w:szCs w:val="22"/>
        </w:rPr>
        <w:t>î</w:t>
      </w:r>
      <w:r w:rsidRPr="0079116F">
        <w:rPr>
          <w:rFonts w:ascii="Trebuchet MS" w:hAnsi="Trebuchet MS"/>
          <w:color w:val="000000" w:themeColor="text1"/>
          <w:sz w:val="22"/>
          <w:szCs w:val="22"/>
        </w:rPr>
        <w:t>n vederea preg</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tirii cererilor de finan</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are (condi</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iile de eligibilitate pentru ob</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inerea finan</w:t>
      </w:r>
      <w:r w:rsidR="00C323CA" w:rsidRPr="0079116F">
        <w:rPr>
          <w:rFonts w:ascii="Trebuchet MS" w:hAnsi="Trebuchet MS"/>
          <w:color w:val="000000" w:themeColor="text1"/>
          <w:sz w:val="22"/>
          <w:szCs w:val="22"/>
        </w:rPr>
        <w:t>ță</w:t>
      </w:r>
      <w:r w:rsidRPr="0079116F">
        <w:rPr>
          <w:rFonts w:ascii="Trebuchet MS" w:hAnsi="Trebuchet MS"/>
          <w:color w:val="000000" w:themeColor="text1"/>
          <w:sz w:val="22"/>
          <w:szCs w:val="22"/>
        </w:rPr>
        <w:t xml:space="preserve">rii </w:t>
      </w:r>
      <w:r w:rsidR="00C323CA" w:rsidRPr="0079116F">
        <w:rPr>
          <w:rFonts w:ascii="Trebuchet MS" w:hAnsi="Trebuchet MS"/>
          <w:color w:val="000000" w:themeColor="text1"/>
          <w:sz w:val="22"/>
          <w:szCs w:val="22"/>
        </w:rPr>
        <w:t>î</w:t>
      </w:r>
      <w:r w:rsidRPr="0079116F">
        <w:rPr>
          <w:rFonts w:ascii="Trebuchet MS" w:hAnsi="Trebuchet MS"/>
          <w:color w:val="000000" w:themeColor="text1"/>
          <w:sz w:val="22"/>
          <w:szCs w:val="22"/>
        </w:rPr>
        <w:t>n cadrul SDL, procedurile de evaluare a aplica</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iilor de finan</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are și a termenului prev</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zut, criteriile de selec</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ie a opera</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iunilor ce urmeaz</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 a fi finan</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ate), promovarea strategiei, cre</w:t>
      </w:r>
      <w:r w:rsidR="00C323CA" w:rsidRPr="0079116F">
        <w:rPr>
          <w:rFonts w:ascii="Trebuchet MS" w:hAnsi="Trebuchet MS"/>
          <w:color w:val="000000" w:themeColor="text1"/>
          <w:sz w:val="22"/>
          <w:szCs w:val="22"/>
        </w:rPr>
        <w:t>ș</w:t>
      </w:r>
      <w:r w:rsidRPr="0079116F">
        <w:rPr>
          <w:rFonts w:ascii="Trebuchet MS" w:hAnsi="Trebuchet MS"/>
          <w:color w:val="000000" w:themeColor="text1"/>
          <w:sz w:val="22"/>
          <w:szCs w:val="22"/>
        </w:rPr>
        <w:t>terea capacit</w:t>
      </w:r>
      <w:r w:rsidR="00C323CA" w:rsidRPr="0079116F">
        <w:rPr>
          <w:rFonts w:ascii="Trebuchet MS" w:hAnsi="Trebuchet MS"/>
          <w:color w:val="000000" w:themeColor="text1"/>
          <w:sz w:val="22"/>
          <w:szCs w:val="22"/>
        </w:rPr>
        <w:t>ăț</w:t>
      </w:r>
      <w:r w:rsidRPr="0079116F">
        <w:rPr>
          <w:rFonts w:ascii="Trebuchet MS" w:hAnsi="Trebuchet MS"/>
          <w:color w:val="000000" w:themeColor="text1"/>
          <w:sz w:val="22"/>
          <w:szCs w:val="22"/>
        </w:rPr>
        <w:t>ii de absorb</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ie prin asigurarea inform</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rii eficiente referitoare la proiectele finan</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ate prin SDL, rezultatele ob</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inute și modelele de bune practic</w:t>
      </w:r>
      <w:r w:rsidR="00C323CA" w:rsidRPr="0079116F">
        <w:rPr>
          <w:rFonts w:ascii="Trebuchet MS" w:hAnsi="Trebuchet MS"/>
          <w:color w:val="000000" w:themeColor="text1"/>
          <w:sz w:val="22"/>
          <w:szCs w:val="22"/>
        </w:rPr>
        <w:t>i</w:t>
      </w:r>
      <w:r w:rsidRPr="0079116F">
        <w:rPr>
          <w:rFonts w:ascii="Trebuchet MS" w:hAnsi="Trebuchet MS"/>
          <w:color w:val="000000" w:themeColor="text1"/>
          <w:sz w:val="22"/>
          <w:szCs w:val="22"/>
        </w:rPr>
        <w:t xml:space="preserve">, precum </w:t>
      </w:r>
      <w:r w:rsidR="00C323CA" w:rsidRPr="0079116F">
        <w:rPr>
          <w:rFonts w:ascii="Trebuchet MS" w:hAnsi="Trebuchet MS"/>
          <w:color w:val="000000" w:themeColor="text1"/>
          <w:sz w:val="22"/>
          <w:szCs w:val="22"/>
        </w:rPr>
        <w:t>ș</w:t>
      </w:r>
      <w:r w:rsidRPr="0079116F">
        <w:rPr>
          <w:rFonts w:ascii="Trebuchet MS" w:hAnsi="Trebuchet MS"/>
          <w:color w:val="000000" w:themeColor="text1"/>
          <w:sz w:val="22"/>
          <w:szCs w:val="22"/>
        </w:rPr>
        <w:t>i asigurarea unui maxim de transparen</w:t>
      </w:r>
      <w:r w:rsidR="00C323CA" w:rsidRPr="0079116F">
        <w:rPr>
          <w:rFonts w:ascii="Trebuchet MS" w:hAnsi="Trebuchet MS"/>
          <w:color w:val="000000" w:themeColor="text1"/>
          <w:sz w:val="22"/>
          <w:szCs w:val="22"/>
        </w:rPr>
        <w:t>ță</w:t>
      </w:r>
      <w:r w:rsidRPr="0079116F">
        <w:rPr>
          <w:rFonts w:ascii="Trebuchet MS" w:hAnsi="Trebuchet MS"/>
          <w:color w:val="000000" w:themeColor="text1"/>
          <w:sz w:val="22"/>
          <w:szCs w:val="22"/>
        </w:rPr>
        <w:t xml:space="preserve"> privind informa</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 xml:space="preserve">iile furnizate publicului despre alocarea și gestionarea fondurilor </w:t>
      </w:r>
      <w:r w:rsidR="00C323CA" w:rsidRPr="0079116F">
        <w:rPr>
          <w:rFonts w:ascii="Trebuchet MS" w:hAnsi="Trebuchet MS"/>
          <w:color w:val="000000" w:themeColor="text1"/>
          <w:sz w:val="22"/>
          <w:szCs w:val="22"/>
        </w:rPr>
        <w:t>î</w:t>
      </w:r>
      <w:r w:rsidRPr="0079116F">
        <w:rPr>
          <w:rFonts w:ascii="Trebuchet MS" w:hAnsi="Trebuchet MS"/>
          <w:color w:val="000000" w:themeColor="text1"/>
          <w:sz w:val="22"/>
          <w:szCs w:val="22"/>
        </w:rPr>
        <w:t xml:space="preserve">n cadrul SDL. </w:t>
      </w:r>
      <w:r w:rsidR="00C323CA" w:rsidRPr="0079116F">
        <w:rPr>
          <w:rFonts w:ascii="Trebuchet MS" w:hAnsi="Trebuchet MS"/>
          <w:color w:val="000000" w:themeColor="text1"/>
          <w:sz w:val="22"/>
          <w:szCs w:val="22"/>
        </w:rPr>
        <w:t>Î</w:t>
      </w:r>
      <w:r w:rsidRPr="0079116F">
        <w:rPr>
          <w:rFonts w:ascii="Trebuchet MS" w:hAnsi="Trebuchet MS"/>
          <w:color w:val="000000" w:themeColor="text1"/>
          <w:sz w:val="22"/>
          <w:szCs w:val="22"/>
        </w:rPr>
        <w:t>n vederea anim</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rii teritoriului se va proceda la contractarea serviciilor necesare desf</w:t>
      </w:r>
      <w:r w:rsidR="00C323CA" w:rsidRPr="0079116F">
        <w:rPr>
          <w:rFonts w:ascii="Trebuchet MS" w:hAnsi="Trebuchet MS"/>
          <w:color w:val="000000" w:themeColor="text1"/>
          <w:sz w:val="22"/>
          <w:szCs w:val="22"/>
        </w:rPr>
        <w:t>ăș</w:t>
      </w:r>
      <w:r w:rsidRPr="0079116F">
        <w:rPr>
          <w:rFonts w:ascii="Trebuchet MS" w:hAnsi="Trebuchet MS"/>
          <w:color w:val="000000" w:themeColor="text1"/>
          <w:sz w:val="22"/>
          <w:szCs w:val="22"/>
        </w:rPr>
        <w:t>ur</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rii activit</w:t>
      </w:r>
      <w:r w:rsidR="00C323CA" w:rsidRPr="0079116F">
        <w:rPr>
          <w:rFonts w:ascii="Trebuchet MS" w:hAnsi="Trebuchet MS"/>
          <w:color w:val="000000" w:themeColor="text1"/>
          <w:sz w:val="22"/>
          <w:szCs w:val="22"/>
        </w:rPr>
        <w:t>ăț</w:t>
      </w:r>
      <w:r w:rsidRPr="0079116F">
        <w:rPr>
          <w:rFonts w:ascii="Trebuchet MS" w:hAnsi="Trebuchet MS"/>
          <w:color w:val="000000" w:themeColor="text1"/>
          <w:sz w:val="22"/>
          <w:szCs w:val="22"/>
        </w:rPr>
        <w:t xml:space="preserve">ilor de animare </w:t>
      </w:r>
      <w:r w:rsidR="00C323CA" w:rsidRPr="0079116F">
        <w:rPr>
          <w:rFonts w:ascii="Trebuchet MS" w:hAnsi="Trebuchet MS"/>
          <w:color w:val="000000" w:themeColor="text1"/>
          <w:sz w:val="22"/>
          <w:szCs w:val="22"/>
        </w:rPr>
        <w:t>î</w:t>
      </w:r>
      <w:r w:rsidRPr="0079116F">
        <w:rPr>
          <w:rFonts w:ascii="Trebuchet MS" w:hAnsi="Trebuchet MS"/>
          <w:color w:val="000000" w:themeColor="text1"/>
          <w:sz w:val="22"/>
          <w:szCs w:val="22"/>
        </w:rPr>
        <w:t xml:space="preserve">n baza unui Plan anual de </w:t>
      </w:r>
      <w:r w:rsidRPr="0079116F">
        <w:rPr>
          <w:rFonts w:ascii="Trebuchet MS" w:hAnsi="Trebuchet MS"/>
          <w:color w:val="000000" w:themeColor="text1"/>
          <w:sz w:val="22"/>
          <w:szCs w:val="22"/>
        </w:rPr>
        <w:lastRenderedPageBreak/>
        <w:t>achizi</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ii publice, aprobat de c</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tre Consiliul Director, </w:t>
      </w:r>
      <w:r w:rsidR="00C323CA" w:rsidRPr="0079116F">
        <w:rPr>
          <w:rFonts w:ascii="Trebuchet MS" w:hAnsi="Trebuchet MS"/>
          <w:color w:val="000000" w:themeColor="text1"/>
          <w:sz w:val="22"/>
          <w:szCs w:val="22"/>
        </w:rPr>
        <w:t>î</w:t>
      </w:r>
      <w:r w:rsidRPr="0079116F">
        <w:rPr>
          <w:rFonts w:ascii="Trebuchet MS" w:hAnsi="Trebuchet MS"/>
          <w:color w:val="000000" w:themeColor="text1"/>
          <w:sz w:val="22"/>
          <w:szCs w:val="22"/>
        </w:rPr>
        <w:t xml:space="preserve">n conformitate cu procedurile legale </w:t>
      </w:r>
      <w:r w:rsidR="00C323CA" w:rsidRPr="0079116F">
        <w:rPr>
          <w:rFonts w:ascii="Trebuchet MS" w:hAnsi="Trebuchet MS"/>
          <w:color w:val="000000" w:themeColor="text1"/>
          <w:sz w:val="22"/>
          <w:szCs w:val="22"/>
        </w:rPr>
        <w:t>î</w:t>
      </w:r>
      <w:r w:rsidRPr="0079116F">
        <w:rPr>
          <w:rFonts w:ascii="Trebuchet MS" w:hAnsi="Trebuchet MS"/>
          <w:color w:val="000000" w:themeColor="text1"/>
          <w:sz w:val="22"/>
          <w:szCs w:val="22"/>
        </w:rPr>
        <w:t xml:space="preserve">n </w:t>
      </w:r>
      <w:r w:rsidR="00C323CA" w:rsidRPr="0079116F">
        <w:rPr>
          <w:rFonts w:ascii="Trebuchet MS" w:hAnsi="Trebuchet MS"/>
          <w:color w:val="000000" w:themeColor="text1"/>
          <w:sz w:val="22"/>
          <w:szCs w:val="22"/>
        </w:rPr>
        <w:t>materia</w:t>
      </w:r>
      <w:r w:rsidRPr="0079116F">
        <w:rPr>
          <w:rFonts w:ascii="Trebuchet MS" w:hAnsi="Trebuchet MS"/>
          <w:color w:val="000000" w:themeColor="text1"/>
          <w:sz w:val="22"/>
          <w:szCs w:val="22"/>
        </w:rPr>
        <w:t xml:space="preserve"> achizi</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ilor public</w:t>
      </w:r>
      <w:r w:rsidR="00C323CA" w:rsidRPr="0079116F">
        <w:rPr>
          <w:rFonts w:ascii="Trebuchet MS" w:hAnsi="Trebuchet MS"/>
          <w:color w:val="000000" w:themeColor="text1"/>
          <w:sz w:val="22"/>
          <w:szCs w:val="22"/>
        </w:rPr>
        <w:t>e</w:t>
      </w:r>
      <w:r w:rsidRPr="0079116F">
        <w:rPr>
          <w:rFonts w:ascii="Trebuchet MS" w:hAnsi="Trebuchet MS"/>
          <w:color w:val="000000" w:themeColor="text1"/>
          <w:sz w:val="22"/>
          <w:szCs w:val="22"/>
        </w:rPr>
        <w:t>. Se vor utiliza diferite mijloace de informare precum: întâlniri, evenimente, mass</w:t>
      </w:r>
      <w:r w:rsidR="00C323CA" w:rsidRPr="0079116F">
        <w:rPr>
          <w:rFonts w:ascii="Trebuchet MS" w:hAnsi="Trebuchet MS"/>
          <w:color w:val="000000" w:themeColor="text1"/>
          <w:sz w:val="22"/>
          <w:szCs w:val="22"/>
        </w:rPr>
        <w:t>-</w:t>
      </w:r>
      <w:r w:rsidRPr="0079116F">
        <w:rPr>
          <w:rFonts w:ascii="Trebuchet MS" w:hAnsi="Trebuchet MS"/>
          <w:color w:val="000000" w:themeColor="text1"/>
          <w:sz w:val="22"/>
          <w:szCs w:val="22"/>
        </w:rPr>
        <w:t>media, pliante, bro</w:t>
      </w:r>
      <w:r w:rsidR="00C323CA" w:rsidRPr="0079116F">
        <w:rPr>
          <w:rFonts w:ascii="Trebuchet MS" w:hAnsi="Trebuchet MS"/>
          <w:color w:val="000000" w:themeColor="text1"/>
          <w:sz w:val="22"/>
          <w:szCs w:val="22"/>
        </w:rPr>
        <w:t>ș</w:t>
      </w:r>
      <w:r w:rsidRPr="0079116F">
        <w:rPr>
          <w:rFonts w:ascii="Trebuchet MS" w:hAnsi="Trebuchet MS"/>
          <w:color w:val="000000" w:themeColor="text1"/>
          <w:sz w:val="22"/>
          <w:szCs w:val="22"/>
        </w:rPr>
        <w:t>uri, publicații proprii, conferin</w:t>
      </w:r>
      <w:r w:rsidR="00C323CA"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e de pres</w:t>
      </w:r>
      <w:r w:rsidR="00C323CA"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spoturi radio, pagina web etc.</w:t>
      </w:r>
      <w:r w:rsidR="00FC244E" w:rsidRPr="0079116F">
        <w:rPr>
          <w:rFonts w:ascii="Trebuchet MS" w:hAnsi="Trebuchet MS"/>
          <w:color w:val="000000" w:themeColor="text1"/>
          <w:sz w:val="22"/>
          <w:szCs w:val="22"/>
        </w:rPr>
        <w:t xml:space="preserve"> </w:t>
      </w:r>
      <w:r w:rsidRPr="0079116F">
        <w:rPr>
          <w:rFonts w:ascii="Trebuchet MS" w:eastAsia="Calibri" w:hAnsi="Trebuchet MS"/>
          <w:b/>
          <w:color w:val="000000" w:themeColor="text1"/>
          <w:sz w:val="22"/>
          <w:szCs w:val="22"/>
          <w:lang w:val="ro-RO"/>
        </w:rPr>
        <w:t>Responsabili</w:t>
      </w:r>
      <w:r w:rsidRPr="0079116F">
        <w:rPr>
          <w:rFonts w:ascii="Trebuchet MS" w:eastAsia="Calibri" w:hAnsi="Trebuchet MS"/>
          <w:color w:val="000000" w:themeColor="text1"/>
          <w:sz w:val="22"/>
          <w:szCs w:val="22"/>
          <w:lang w:val="ro-RO"/>
        </w:rPr>
        <w:t xml:space="preserve"> din cadrul Compartimentului administrativ: Director executiv (responsabil administrativ) – pentru organizarea activit</w:t>
      </w:r>
      <w:r w:rsidR="00C323CA" w:rsidRPr="0079116F">
        <w:rPr>
          <w:rFonts w:ascii="Trebuchet MS" w:eastAsia="Calibri" w:hAnsi="Trebuchet MS"/>
          <w:color w:val="000000" w:themeColor="text1"/>
          <w:sz w:val="22"/>
          <w:szCs w:val="22"/>
          <w:lang w:val="ro-RO"/>
        </w:rPr>
        <w:t>ăț</w:t>
      </w:r>
      <w:r w:rsidRPr="0079116F">
        <w:rPr>
          <w:rFonts w:ascii="Trebuchet MS" w:eastAsia="Calibri" w:hAnsi="Trebuchet MS"/>
          <w:color w:val="000000" w:themeColor="text1"/>
          <w:sz w:val="22"/>
          <w:szCs w:val="22"/>
          <w:lang w:val="ro-RO"/>
        </w:rPr>
        <w:t xml:space="preserve">ii de animare </w:t>
      </w:r>
      <w:r w:rsidR="00C323CA"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prceduri de achizi</w:t>
      </w:r>
      <w:r w:rsidR="00C323CA"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ie public</w:t>
      </w:r>
      <w:r w:rsidR="00C323CA"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Responsabil financiar contabil - pentru proceduri de achizi</w:t>
      </w:r>
      <w:r w:rsidR="00C323CA"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ie public</w:t>
      </w:r>
      <w:r w:rsidR="00C323CA"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Animatori – pentru animarea teritoriului.</w:t>
      </w:r>
    </w:p>
    <w:p w:rsidR="00137399" w:rsidRPr="0079116F" w:rsidRDefault="00137399" w:rsidP="00137399">
      <w:pPr>
        <w:spacing w:line="276" w:lineRule="auto"/>
        <w:contextualSpacing/>
        <w:jc w:val="both"/>
        <w:rPr>
          <w:rFonts w:ascii="Trebuchet MS" w:hAnsi="Trebuchet MS"/>
          <w:b/>
          <w:color w:val="000000" w:themeColor="text1"/>
          <w:sz w:val="22"/>
          <w:szCs w:val="22"/>
        </w:rPr>
      </w:pPr>
      <w:r w:rsidRPr="0079116F">
        <w:rPr>
          <w:rFonts w:ascii="Trebuchet MS" w:hAnsi="Trebuchet MS"/>
          <w:b/>
          <w:color w:val="000000" w:themeColor="text1"/>
          <w:sz w:val="22"/>
          <w:szCs w:val="22"/>
        </w:rPr>
        <w:t>Art.12. Primirea, evaluarea și selecția proiectelor</w:t>
      </w:r>
      <w:r w:rsidR="00FC244E" w:rsidRPr="0079116F">
        <w:rPr>
          <w:rFonts w:ascii="Trebuchet MS" w:hAnsi="Trebuchet MS"/>
          <w:b/>
          <w:color w:val="000000" w:themeColor="text1"/>
          <w:sz w:val="22"/>
          <w:szCs w:val="22"/>
        </w:rPr>
        <w:t xml:space="preserve">: </w:t>
      </w:r>
      <w:r w:rsidRPr="0079116F">
        <w:rPr>
          <w:rFonts w:ascii="Trebuchet MS" w:eastAsia="Calibri" w:hAnsi="Trebuchet MS"/>
          <w:color w:val="000000" w:themeColor="text1"/>
          <w:sz w:val="22"/>
          <w:szCs w:val="22"/>
          <w:lang w:val="ro-RO"/>
        </w:rPr>
        <w:t>Consiliul Director al Asocia</w:t>
      </w:r>
      <w:r w:rsidR="00C323CA"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iei prin consultare cu Comitetul de selec</w:t>
      </w:r>
      <w:r w:rsidR="00C323CA"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ie </w:t>
      </w:r>
      <w:proofErr w:type="gramStart"/>
      <w:r w:rsidRPr="0079116F">
        <w:rPr>
          <w:rFonts w:ascii="Trebuchet MS" w:eastAsia="Calibri" w:hAnsi="Trebuchet MS"/>
          <w:color w:val="000000" w:themeColor="text1"/>
          <w:sz w:val="22"/>
          <w:szCs w:val="22"/>
          <w:lang w:val="ro-RO"/>
        </w:rPr>
        <w:t>va</w:t>
      </w:r>
      <w:proofErr w:type="gramEnd"/>
      <w:r w:rsidRPr="0079116F">
        <w:rPr>
          <w:rFonts w:ascii="Trebuchet MS" w:eastAsia="Calibri" w:hAnsi="Trebuchet MS"/>
          <w:color w:val="000000" w:themeColor="text1"/>
          <w:sz w:val="22"/>
          <w:szCs w:val="22"/>
          <w:lang w:val="ro-RO"/>
        </w:rPr>
        <w:t xml:space="preserve"> proceda la stabilirea criteriilor de selec</w:t>
      </w:r>
      <w:r w:rsidR="00C323CA"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ie pentru fiecare m</w:t>
      </w:r>
      <w:r w:rsidR="00C323CA"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sura </w:t>
      </w:r>
      <w:r w:rsidR="00C323CA"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 xml:space="preserve">n parte, precum </w:t>
      </w:r>
      <w:r w:rsidR="00C323CA"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 xml:space="preserve">i la acoradrea unui punctaj aferent. GAL va proceda la primirea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 xml:space="preserve">i </w:t>
      </w:r>
      <w:r w:rsidR="001E6E33"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nregistrarea cererilor de finan</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are depuse </w:t>
      </w:r>
      <w:r w:rsidR="001E6E33"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ntr-un  registru special. Procesul de verificare și decizie asupra proiectelor depuse va presupune o verificare de conformitate administrativ</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a dosarelor cererilor de finan</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are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o evaluare tehnic</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efectuat</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de angaja</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ii GAL, finalizat</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cu un raport de recomandare c</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tre comitetul de selec</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ie. Dup</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aceste etape, comitetul de selec</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ie a proiectelor va stabili lista proiectelor aprobate pe baza procedurilor stabilite </w:t>
      </w:r>
      <w:r w:rsidR="001E6E33"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n procedurile de lucru legale (conform descrierii detaliate de la Cap.</w:t>
      </w:r>
      <w:r w:rsidR="001E6E33" w:rsidRPr="0079116F">
        <w:rPr>
          <w:rFonts w:ascii="Trebuchet MS" w:eastAsia="Calibri" w:hAnsi="Trebuchet MS"/>
          <w:color w:val="000000" w:themeColor="text1"/>
          <w:sz w:val="22"/>
          <w:szCs w:val="22"/>
          <w:lang w:val="ro-RO"/>
        </w:rPr>
        <w:t xml:space="preserve"> </w:t>
      </w:r>
      <w:r w:rsidRPr="0079116F">
        <w:rPr>
          <w:rFonts w:ascii="Trebuchet MS" w:eastAsia="Calibri" w:hAnsi="Trebuchet MS"/>
          <w:color w:val="000000" w:themeColor="text1"/>
          <w:sz w:val="22"/>
          <w:szCs w:val="22"/>
          <w:lang w:val="ro-RO"/>
        </w:rPr>
        <w:t>XI din SDL).</w:t>
      </w:r>
      <w:r w:rsidR="00FC244E" w:rsidRPr="0079116F">
        <w:rPr>
          <w:rFonts w:ascii="Trebuchet MS" w:eastAsia="Calibri" w:hAnsi="Trebuchet MS"/>
          <w:color w:val="000000" w:themeColor="text1"/>
          <w:sz w:val="22"/>
          <w:szCs w:val="22"/>
          <w:lang w:val="ro-RO"/>
        </w:rPr>
        <w:t xml:space="preserve"> </w:t>
      </w:r>
      <w:r w:rsidRPr="0079116F">
        <w:rPr>
          <w:rFonts w:ascii="Trebuchet MS" w:eastAsia="Calibri" w:hAnsi="Trebuchet MS"/>
          <w:b/>
          <w:color w:val="000000" w:themeColor="text1"/>
          <w:sz w:val="22"/>
          <w:szCs w:val="22"/>
          <w:lang w:val="ro-RO"/>
        </w:rPr>
        <w:t xml:space="preserve">Responsabili </w:t>
      </w:r>
      <w:r w:rsidRPr="0079116F">
        <w:rPr>
          <w:rFonts w:ascii="Trebuchet MS" w:eastAsia="Calibri" w:hAnsi="Trebuchet MS"/>
          <w:color w:val="000000" w:themeColor="text1"/>
          <w:sz w:val="22"/>
          <w:szCs w:val="22"/>
          <w:lang w:val="ro-RO"/>
        </w:rPr>
        <w:t>din Compartimentul administrativ: Director executiv – pentru supervizarea activit</w:t>
      </w:r>
      <w:r w:rsidR="001E6E33" w:rsidRPr="0079116F">
        <w:rPr>
          <w:rFonts w:ascii="Trebuchet MS" w:eastAsia="Calibri" w:hAnsi="Trebuchet MS"/>
          <w:color w:val="000000" w:themeColor="text1"/>
          <w:sz w:val="22"/>
          <w:szCs w:val="22"/>
          <w:lang w:val="ro-RO"/>
        </w:rPr>
        <w:t>ăț</w:t>
      </w:r>
      <w:r w:rsidRPr="0079116F">
        <w:rPr>
          <w:rFonts w:ascii="Trebuchet MS" w:eastAsia="Calibri" w:hAnsi="Trebuchet MS"/>
          <w:color w:val="000000" w:themeColor="text1"/>
          <w:sz w:val="22"/>
          <w:szCs w:val="22"/>
          <w:lang w:val="ro-RO"/>
        </w:rPr>
        <w:t>ii și prezentarea raportului de recomandare c</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tre comitetul de selec</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ie, Responsabil secretariat – sprijin administrativ pentru etapa de </w:t>
      </w:r>
      <w:r w:rsidR="001E6E33"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 xml:space="preserve">nregistrare a proiectelor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redactarea documentelor necesare p</w:t>
      </w:r>
      <w:r w:rsidR="001E6E33" w:rsidRPr="0079116F">
        <w:rPr>
          <w:rFonts w:ascii="Trebuchet MS" w:eastAsia="Calibri" w:hAnsi="Trebuchet MS"/>
          <w:color w:val="000000" w:themeColor="text1"/>
          <w:sz w:val="22"/>
          <w:szCs w:val="22"/>
          <w:lang w:val="ro-RO"/>
        </w:rPr>
        <w:t>â</w:t>
      </w:r>
      <w:r w:rsidRPr="0079116F">
        <w:rPr>
          <w:rFonts w:ascii="Trebuchet MS" w:eastAsia="Calibri" w:hAnsi="Trebuchet MS"/>
          <w:color w:val="000000" w:themeColor="text1"/>
          <w:sz w:val="22"/>
          <w:szCs w:val="22"/>
          <w:lang w:val="ro-RO"/>
        </w:rPr>
        <w:t>n</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la emiterea comunic</w:t>
      </w:r>
      <w:r w:rsidR="001E6E33" w:rsidRPr="0079116F">
        <w:rPr>
          <w:rFonts w:ascii="Trebuchet MS" w:eastAsia="Calibri" w:hAnsi="Trebuchet MS"/>
          <w:color w:val="000000" w:themeColor="text1"/>
          <w:sz w:val="22"/>
          <w:szCs w:val="22"/>
          <w:lang w:val="ro-RO"/>
        </w:rPr>
        <w:t>ării</w:t>
      </w:r>
      <w:r w:rsidRPr="0079116F">
        <w:rPr>
          <w:rFonts w:ascii="Trebuchet MS" w:eastAsia="Calibri" w:hAnsi="Trebuchet MS"/>
          <w:color w:val="000000" w:themeColor="text1"/>
          <w:sz w:val="22"/>
          <w:szCs w:val="22"/>
          <w:lang w:val="ro-RO"/>
        </w:rPr>
        <w:t xml:space="preserve"> rezultatului selec</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iei, Evaluatori – pentru verificarea conformit</w:t>
      </w:r>
      <w:r w:rsidR="001E6E33" w:rsidRPr="0079116F">
        <w:rPr>
          <w:rFonts w:ascii="Trebuchet MS" w:eastAsia="Calibri" w:hAnsi="Trebuchet MS"/>
          <w:color w:val="000000" w:themeColor="text1"/>
          <w:sz w:val="22"/>
          <w:szCs w:val="22"/>
          <w:lang w:val="ro-RO"/>
        </w:rPr>
        <w:t>ăț</w:t>
      </w:r>
      <w:r w:rsidRPr="0079116F">
        <w:rPr>
          <w:rFonts w:ascii="Trebuchet MS" w:eastAsia="Calibri" w:hAnsi="Trebuchet MS"/>
          <w:color w:val="000000" w:themeColor="text1"/>
          <w:sz w:val="22"/>
          <w:szCs w:val="22"/>
          <w:lang w:val="ro-RO"/>
        </w:rPr>
        <w:t xml:space="preserve">ii </w:t>
      </w:r>
      <w:r w:rsidR="001E6E33" w:rsidRPr="0079116F">
        <w:rPr>
          <w:rFonts w:ascii="Trebuchet MS" w:eastAsia="Calibri" w:hAnsi="Trebuchet MS"/>
          <w:color w:val="000000" w:themeColor="text1"/>
          <w:sz w:val="22"/>
          <w:szCs w:val="22"/>
          <w:lang w:val="ro-RO"/>
        </w:rPr>
        <w:t>și</w:t>
      </w:r>
      <w:r w:rsidRPr="0079116F">
        <w:rPr>
          <w:rFonts w:ascii="Trebuchet MS" w:eastAsia="Calibri" w:hAnsi="Trebuchet MS"/>
          <w:color w:val="000000" w:themeColor="text1"/>
          <w:sz w:val="22"/>
          <w:szCs w:val="22"/>
          <w:lang w:val="ro-RO"/>
        </w:rPr>
        <w:t xml:space="preserve"> eligibilit</w:t>
      </w:r>
      <w:r w:rsidR="001E6E33" w:rsidRPr="0079116F">
        <w:rPr>
          <w:rFonts w:ascii="Trebuchet MS" w:eastAsia="Calibri" w:hAnsi="Trebuchet MS"/>
          <w:color w:val="000000" w:themeColor="text1"/>
          <w:sz w:val="22"/>
          <w:szCs w:val="22"/>
          <w:lang w:val="ro-RO"/>
        </w:rPr>
        <w:t>ăț</w:t>
      </w:r>
      <w:r w:rsidRPr="0079116F">
        <w:rPr>
          <w:rFonts w:ascii="Trebuchet MS" w:eastAsia="Calibri" w:hAnsi="Trebuchet MS"/>
          <w:color w:val="000000" w:themeColor="text1"/>
          <w:sz w:val="22"/>
          <w:szCs w:val="22"/>
          <w:lang w:val="ro-RO"/>
        </w:rPr>
        <w:t>ii proiectului.</w:t>
      </w:r>
    </w:p>
    <w:p w:rsidR="00137399" w:rsidRPr="0079116F" w:rsidRDefault="00137399" w:rsidP="00137399">
      <w:pPr>
        <w:spacing w:line="276" w:lineRule="auto"/>
        <w:contextualSpacing/>
        <w:jc w:val="both"/>
        <w:rPr>
          <w:rFonts w:ascii="Trebuchet MS" w:hAnsi="Trebuchet MS"/>
          <w:b/>
          <w:color w:val="000000" w:themeColor="text1"/>
          <w:sz w:val="22"/>
          <w:szCs w:val="22"/>
        </w:rPr>
      </w:pPr>
      <w:r w:rsidRPr="0079116F">
        <w:rPr>
          <w:rFonts w:ascii="Trebuchet MS" w:hAnsi="Trebuchet MS"/>
          <w:b/>
          <w:color w:val="000000" w:themeColor="text1"/>
          <w:sz w:val="22"/>
          <w:szCs w:val="22"/>
        </w:rPr>
        <w:t>Art.13. Monitorizarea și evaluarea implementării strategiei</w:t>
      </w:r>
      <w:r w:rsidR="00FC244E" w:rsidRPr="0079116F">
        <w:rPr>
          <w:rFonts w:ascii="Trebuchet MS" w:hAnsi="Trebuchet MS"/>
          <w:b/>
          <w:color w:val="000000" w:themeColor="text1"/>
          <w:sz w:val="22"/>
          <w:szCs w:val="22"/>
        </w:rPr>
        <w:t xml:space="preserve">: </w:t>
      </w:r>
      <w:r w:rsidRPr="0079116F">
        <w:rPr>
          <w:rFonts w:ascii="Trebuchet MS" w:eastAsia="Calibri" w:hAnsi="Trebuchet MS"/>
          <w:color w:val="000000" w:themeColor="text1"/>
          <w:sz w:val="22"/>
          <w:szCs w:val="22"/>
          <w:lang w:val="ro-RO"/>
        </w:rPr>
        <w:t xml:space="preserve">Activitatea de monitorizare a proiectelor aprobate se va realiza pe tot parcursul implementării SDL în conformitate cu </w:t>
      </w:r>
      <w:r w:rsidRPr="009B1A31">
        <w:rPr>
          <w:rFonts w:ascii="Trebuchet MS" w:eastAsia="Calibri" w:hAnsi="Trebuchet MS"/>
          <w:b/>
          <w:color w:val="000000" w:themeColor="text1"/>
          <w:sz w:val="22"/>
          <w:szCs w:val="22"/>
          <w:lang w:val="ro-RO"/>
        </w:rPr>
        <w:t xml:space="preserve">Planul de Evaluare care va fi elaborat </w:t>
      </w:r>
      <w:r w:rsidR="001E6E33" w:rsidRPr="009B1A31">
        <w:rPr>
          <w:rFonts w:ascii="Trebuchet MS" w:eastAsia="Calibri" w:hAnsi="Trebuchet MS"/>
          <w:b/>
          <w:color w:val="000000" w:themeColor="text1"/>
          <w:sz w:val="22"/>
          <w:szCs w:val="22"/>
          <w:lang w:val="ro-RO"/>
        </w:rPr>
        <w:t>î</w:t>
      </w:r>
      <w:r w:rsidRPr="009B1A31">
        <w:rPr>
          <w:rFonts w:ascii="Trebuchet MS" w:eastAsia="Calibri" w:hAnsi="Trebuchet MS"/>
          <w:b/>
          <w:color w:val="000000" w:themeColor="text1"/>
          <w:sz w:val="22"/>
          <w:szCs w:val="22"/>
          <w:lang w:val="ro-RO"/>
        </w:rPr>
        <w:t>n acest sens (modalitățile prin care se realiz</w:t>
      </w:r>
      <w:r w:rsidR="001E6E33" w:rsidRPr="009B1A31">
        <w:rPr>
          <w:rFonts w:ascii="Trebuchet MS" w:eastAsia="Calibri" w:hAnsi="Trebuchet MS"/>
          <w:b/>
          <w:color w:val="000000" w:themeColor="text1"/>
          <w:sz w:val="22"/>
          <w:szCs w:val="22"/>
          <w:lang w:val="ro-RO"/>
        </w:rPr>
        <w:t>ează evaluarea și monitorizarea</w:t>
      </w:r>
      <w:r w:rsidRPr="009B1A31">
        <w:rPr>
          <w:rFonts w:ascii="Trebuchet MS" w:eastAsia="Calibri" w:hAnsi="Trebuchet MS"/>
          <w:b/>
          <w:color w:val="000000" w:themeColor="text1"/>
          <w:sz w:val="22"/>
          <w:szCs w:val="22"/>
          <w:lang w:val="ro-RO"/>
        </w:rPr>
        <w:t xml:space="preserve"> SDL),</w:t>
      </w:r>
      <w:r w:rsidRPr="0079116F">
        <w:rPr>
          <w:rFonts w:ascii="Trebuchet MS" w:eastAsia="Calibri" w:hAnsi="Trebuchet MS"/>
          <w:color w:val="000000" w:themeColor="text1"/>
          <w:sz w:val="22"/>
          <w:szCs w:val="22"/>
          <w:lang w:val="ro-RO"/>
        </w:rPr>
        <w:t xml:space="preserve"> va fi efectuat</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de c</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tre angaja</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ii GAL Regiunea Rediu - Prăjeni și va urm</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rii respectarea criteriilor de selec</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ie pentru care GAL a primit punctaj, a indicatorilor de monitorizare asuma</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i </w:t>
      </w:r>
      <w:r w:rsidR="001E6E33"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 xml:space="preserve">n SDL, precum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gradul de absorb</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ie a fondurilor pentru Componenta A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B. Activitatea de monitorizare a implement</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rii SDL va fi gestionat</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controlat</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prin </w:t>
      </w:r>
      <w:r w:rsidR="001E6E33"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ntocmirea permanent</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de situa</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ii privind: rapoarte lunare de activitate, rapoarte de progres, rapoarte intermediare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 xml:space="preserve">i finale </w:t>
      </w:r>
      <w:r w:rsidR="001E6E33"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n ceea ce prive</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te at</w:t>
      </w:r>
      <w:r w:rsidR="001E6E33" w:rsidRPr="0079116F">
        <w:rPr>
          <w:rFonts w:ascii="Trebuchet MS" w:eastAsia="Calibri" w:hAnsi="Trebuchet MS"/>
          <w:color w:val="000000" w:themeColor="text1"/>
          <w:sz w:val="22"/>
          <w:szCs w:val="22"/>
          <w:lang w:val="ro-RO"/>
        </w:rPr>
        <w:t>â</w:t>
      </w:r>
      <w:r w:rsidRPr="0079116F">
        <w:rPr>
          <w:rFonts w:ascii="Trebuchet MS" w:eastAsia="Calibri" w:hAnsi="Trebuchet MS"/>
          <w:color w:val="000000" w:themeColor="text1"/>
          <w:sz w:val="22"/>
          <w:szCs w:val="22"/>
          <w:lang w:val="ro-RO"/>
        </w:rPr>
        <w:t>t activitatea de func</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ionare c</w:t>
      </w:r>
      <w:r w:rsidR="001E6E33" w:rsidRPr="0079116F">
        <w:rPr>
          <w:rFonts w:ascii="Trebuchet MS" w:eastAsia="Calibri" w:hAnsi="Trebuchet MS"/>
          <w:color w:val="000000" w:themeColor="text1"/>
          <w:sz w:val="22"/>
          <w:szCs w:val="22"/>
          <w:lang w:val="ro-RO"/>
        </w:rPr>
        <w:t>â</w:t>
      </w:r>
      <w:r w:rsidRPr="0079116F">
        <w:rPr>
          <w:rFonts w:ascii="Trebuchet MS" w:eastAsia="Calibri" w:hAnsi="Trebuchet MS"/>
          <w:color w:val="000000" w:themeColor="text1"/>
          <w:sz w:val="22"/>
          <w:szCs w:val="22"/>
          <w:lang w:val="ro-RO"/>
        </w:rPr>
        <w:t xml:space="preserve">t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cea de animare, situa</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ii </w:t>
      </w:r>
      <w:r w:rsidR="001E6E33" w:rsidRPr="0079116F">
        <w:rPr>
          <w:rFonts w:ascii="Trebuchet MS" w:eastAsia="Calibri" w:hAnsi="Trebuchet MS"/>
          <w:color w:val="000000" w:themeColor="text1"/>
          <w:sz w:val="22"/>
          <w:szCs w:val="22"/>
          <w:lang w:val="ro-RO"/>
        </w:rPr>
        <w:t>precum</w:t>
      </w:r>
      <w:r w:rsidRPr="0079116F">
        <w:rPr>
          <w:rFonts w:ascii="Trebuchet MS" w:eastAsia="Calibri" w:hAnsi="Trebuchet MS"/>
          <w:color w:val="000000" w:themeColor="text1"/>
          <w:sz w:val="22"/>
          <w:szCs w:val="22"/>
          <w:lang w:val="ro-RO"/>
        </w:rPr>
        <w:t xml:space="preserve"> realizare</w:t>
      </w:r>
      <w:r w:rsidR="001E6E33" w:rsidRPr="0079116F">
        <w:rPr>
          <w:rFonts w:ascii="Trebuchet MS" w:eastAsia="Calibri" w:hAnsi="Trebuchet MS"/>
          <w:color w:val="000000" w:themeColor="text1"/>
          <w:sz w:val="22"/>
          <w:szCs w:val="22"/>
          <w:lang w:val="ro-RO"/>
        </w:rPr>
        <w:t>a</w:t>
      </w:r>
      <w:r w:rsidRPr="0079116F">
        <w:rPr>
          <w:rFonts w:ascii="Trebuchet MS" w:eastAsia="Calibri" w:hAnsi="Trebuchet MS"/>
          <w:color w:val="000000" w:themeColor="text1"/>
          <w:sz w:val="22"/>
          <w:szCs w:val="22"/>
          <w:lang w:val="ro-RO"/>
        </w:rPr>
        <w:t xml:space="preserve"> indicatori</w:t>
      </w:r>
      <w:r w:rsidR="001E6E33" w:rsidRPr="0079116F">
        <w:rPr>
          <w:rFonts w:ascii="Trebuchet MS" w:eastAsia="Calibri" w:hAnsi="Trebuchet MS"/>
          <w:color w:val="000000" w:themeColor="text1"/>
          <w:sz w:val="22"/>
          <w:szCs w:val="22"/>
          <w:lang w:val="ro-RO"/>
        </w:rPr>
        <w:t>lor</w:t>
      </w:r>
      <w:r w:rsidRPr="0079116F">
        <w:rPr>
          <w:rFonts w:ascii="Trebuchet MS" w:eastAsia="Calibri" w:hAnsi="Trebuchet MS"/>
          <w:color w:val="000000" w:themeColor="text1"/>
          <w:sz w:val="22"/>
          <w:szCs w:val="22"/>
          <w:lang w:val="ro-RO"/>
        </w:rPr>
        <w:t xml:space="preserve"> de monitorizare, situa</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ia lunar</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a implement</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rii SDL, grad de absorb</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ie fonduri, situa</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ii proiecte selectate, contractate, finalizate. Toate aceste rezultate vor fi f</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cute publice pe site-ul GAL.</w:t>
      </w:r>
      <w:r w:rsidR="00FC244E" w:rsidRPr="0079116F">
        <w:rPr>
          <w:rFonts w:ascii="Trebuchet MS" w:eastAsia="Calibri" w:hAnsi="Trebuchet MS"/>
          <w:color w:val="000000" w:themeColor="text1"/>
          <w:sz w:val="22"/>
          <w:szCs w:val="22"/>
          <w:lang w:val="ro-RO"/>
        </w:rPr>
        <w:t xml:space="preserve"> </w:t>
      </w:r>
      <w:r w:rsidRPr="0079116F">
        <w:rPr>
          <w:rFonts w:ascii="Trebuchet MS" w:eastAsia="Calibri" w:hAnsi="Trebuchet MS"/>
          <w:b/>
          <w:color w:val="000000" w:themeColor="text1"/>
          <w:sz w:val="22"/>
          <w:szCs w:val="22"/>
          <w:lang w:val="ro-RO"/>
        </w:rPr>
        <w:t>Responsabili</w:t>
      </w:r>
      <w:r w:rsidRPr="0079116F">
        <w:rPr>
          <w:rFonts w:ascii="Trebuchet MS" w:eastAsia="Calibri" w:hAnsi="Trebuchet MS"/>
          <w:color w:val="000000" w:themeColor="text1"/>
          <w:sz w:val="22"/>
          <w:szCs w:val="22"/>
          <w:lang w:val="ro-RO"/>
        </w:rPr>
        <w:t xml:space="preserve"> din cadrul departamentului administrativ pentru monitorizarea SDL: Director executiv (responsabil administrativ) prin culegerea datelor de la to</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 angaja</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ii GAL, respectiv: Responsabil monitorizare proiecte – pentru ob</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inerea informatiilor legate de evolu</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ia proiectelor </w:t>
      </w:r>
      <w:r w:rsidR="001E6E33"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n teritoriu, Responsabil financiar contabil – pentru stadiul achizi</w:t>
      </w:r>
      <w:r w:rsidR="001E6E33" w:rsidRPr="0079116F">
        <w:rPr>
          <w:rFonts w:ascii="Trebuchet MS" w:eastAsia="Calibri" w:hAnsi="Trebuchet MS"/>
          <w:color w:val="000000" w:themeColor="text1"/>
          <w:sz w:val="22"/>
          <w:szCs w:val="22"/>
          <w:lang w:val="ro-RO"/>
        </w:rPr>
        <w:t>ț</w:t>
      </w:r>
      <w:r w:rsidRPr="0079116F">
        <w:rPr>
          <w:rFonts w:ascii="Trebuchet MS" w:eastAsia="Calibri" w:hAnsi="Trebuchet MS"/>
          <w:color w:val="000000" w:themeColor="text1"/>
          <w:sz w:val="22"/>
          <w:szCs w:val="22"/>
          <w:lang w:val="ro-RO"/>
        </w:rPr>
        <w:t xml:space="preserve">iilor publice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al efectu</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rii pl</w:t>
      </w:r>
      <w:r w:rsidR="001E6E33" w:rsidRPr="0079116F">
        <w:rPr>
          <w:rFonts w:ascii="Trebuchet MS" w:eastAsia="Calibri" w:hAnsi="Trebuchet MS"/>
          <w:color w:val="000000" w:themeColor="text1"/>
          <w:sz w:val="22"/>
          <w:szCs w:val="22"/>
          <w:lang w:val="ro-RO"/>
        </w:rPr>
        <w:t>ăț</w:t>
      </w:r>
      <w:r w:rsidRPr="0079116F">
        <w:rPr>
          <w:rFonts w:ascii="Trebuchet MS" w:eastAsia="Calibri" w:hAnsi="Trebuchet MS"/>
          <w:color w:val="000000" w:themeColor="text1"/>
          <w:sz w:val="22"/>
          <w:szCs w:val="22"/>
          <w:lang w:val="ro-RO"/>
        </w:rPr>
        <w:t>ilor c</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tre beneficiari, Responsabili evaluatori – pentru situa</w:t>
      </w:r>
      <w:r w:rsidR="001E6E33" w:rsidRPr="0079116F">
        <w:rPr>
          <w:rFonts w:ascii="Trebuchet MS" w:eastAsia="Calibri" w:hAnsi="Trebuchet MS"/>
          <w:color w:val="000000" w:themeColor="text1"/>
          <w:sz w:val="22"/>
          <w:szCs w:val="22"/>
          <w:lang w:val="ro-RO"/>
        </w:rPr>
        <w:t>ți</w:t>
      </w:r>
      <w:r w:rsidRPr="0079116F">
        <w:rPr>
          <w:rFonts w:ascii="Trebuchet MS" w:eastAsia="Calibri" w:hAnsi="Trebuchet MS"/>
          <w:color w:val="000000" w:themeColor="text1"/>
          <w:sz w:val="22"/>
          <w:szCs w:val="22"/>
          <w:lang w:val="ro-RO"/>
        </w:rPr>
        <w:t xml:space="preserve">a proiectelor conforme, eligibile, selectate, Animator </w:t>
      </w:r>
      <w:r w:rsidR="001E6E33" w:rsidRPr="0079116F">
        <w:rPr>
          <w:rFonts w:ascii="Trebuchet MS" w:eastAsia="Calibri" w:hAnsi="Trebuchet MS"/>
          <w:color w:val="000000" w:themeColor="text1"/>
          <w:sz w:val="22"/>
          <w:szCs w:val="22"/>
          <w:lang w:val="ro-RO"/>
        </w:rPr>
        <w:t>ș</w:t>
      </w:r>
      <w:r w:rsidRPr="0079116F">
        <w:rPr>
          <w:rFonts w:ascii="Trebuchet MS" w:eastAsia="Calibri" w:hAnsi="Trebuchet MS"/>
          <w:color w:val="000000" w:themeColor="text1"/>
          <w:sz w:val="22"/>
          <w:szCs w:val="22"/>
          <w:lang w:val="ro-RO"/>
        </w:rPr>
        <w:t>i Responsabil secretariat – pentru activit</w:t>
      </w:r>
      <w:r w:rsidR="001E6E33" w:rsidRPr="0079116F">
        <w:rPr>
          <w:rFonts w:ascii="Trebuchet MS" w:eastAsia="Calibri" w:hAnsi="Trebuchet MS"/>
          <w:color w:val="000000" w:themeColor="text1"/>
          <w:sz w:val="22"/>
          <w:szCs w:val="22"/>
          <w:lang w:val="ro-RO"/>
        </w:rPr>
        <w:t>ăț</w:t>
      </w:r>
      <w:r w:rsidRPr="0079116F">
        <w:rPr>
          <w:rFonts w:ascii="Trebuchet MS" w:eastAsia="Calibri" w:hAnsi="Trebuchet MS"/>
          <w:color w:val="000000" w:themeColor="text1"/>
          <w:sz w:val="22"/>
          <w:szCs w:val="22"/>
          <w:lang w:val="ro-RO"/>
        </w:rPr>
        <w:t>ile desf</w:t>
      </w:r>
      <w:r w:rsidR="001E6E33" w:rsidRPr="0079116F">
        <w:rPr>
          <w:rFonts w:ascii="Trebuchet MS" w:eastAsia="Calibri" w:hAnsi="Trebuchet MS"/>
          <w:color w:val="000000" w:themeColor="text1"/>
          <w:sz w:val="22"/>
          <w:szCs w:val="22"/>
          <w:lang w:val="ro-RO"/>
        </w:rPr>
        <w:t>ăș</w:t>
      </w:r>
      <w:r w:rsidRPr="0079116F">
        <w:rPr>
          <w:rFonts w:ascii="Trebuchet MS" w:eastAsia="Calibri" w:hAnsi="Trebuchet MS"/>
          <w:color w:val="000000" w:themeColor="text1"/>
          <w:sz w:val="22"/>
          <w:szCs w:val="22"/>
          <w:lang w:val="ro-RO"/>
        </w:rPr>
        <w:t xml:space="preserve">urate </w:t>
      </w:r>
      <w:r w:rsidR="001E6E33" w:rsidRPr="0079116F">
        <w:rPr>
          <w:rFonts w:ascii="Trebuchet MS" w:eastAsia="Calibri" w:hAnsi="Trebuchet MS"/>
          <w:color w:val="000000" w:themeColor="text1"/>
          <w:sz w:val="22"/>
          <w:szCs w:val="22"/>
          <w:lang w:val="ro-RO"/>
        </w:rPr>
        <w:t>î</w:t>
      </w:r>
      <w:r w:rsidRPr="0079116F">
        <w:rPr>
          <w:rFonts w:ascii="Trebuchet MS" w:eastAsia="Calibri" w:hAnsi="Trebuchet MS"/>
          <w:color w:val="000000" w:themeColor="text1"/>
          <w:sz w:val="22"/>
          <w:szCs w:val="22"/>
          <w:lang w:val="ro-RO"/>
        </w:rPr>
        <w:t>n cadrul anim</w:t>
      </w:r>
      <w:r w:rsidR="001E6E33"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rii teritoriului.</w:t>
      </w:r>
    </w:p>
    <w:p w:rsidR="00137399" w:rsidRPr="0079116F" w:rsidRDefault="00137399" w:rsidP="00FC244E">
      <w:pPr>
        <w:spacing w:line="276" w:lineRule="auto"/>
        <w:jc w:val="both"/>
        <w:rPr>
          <w:rFonts w:ascii="Trebuchet MS" w:hAnsi="Trebuchet MS"/>
          <w:b/>
          <w:color w:val="000000" w:themeColor="text1"/>
          <w:sz w:val="22"/>
          <w:szCs w:val="22"/>
        </w:rPr>
      </w:pPr>
      <w:r w:rsidRPr="0079116F">
        <w:rPr>
          <w:rFonts w:ascii="Trebuchet MS" w:hAnsi="Trebuchet MS"/>
          <w:b/>
          <w:color w:val="000000" w:themeColor="text1"/>
          <w:sz w:val="22"/>
          <w:szCs w:val="22"/>
        </w:rPr>
        <w:t>Art.14.</w:t>
      </w:r>
      <w:r w:rsidR="001E6E33" w:rsidRPr="0079116F">
        <w:rPr>
          <w:rFonts w:ascii="Trebuchet MS" w:hAnsi="Trebuchet MS"/>
          <w:b/>
          <w:color w:val="000000" w:themeColor="text1"/>
          <w:sz w:val="22"/>
          <w:szCs w:val="22"/>
        </w:rPr>
        <w:t xml:space="preserve"> </w:t>
      </w:r>
      <w:r w:rsidRPr="0079116F">
        <w:rPr>
          <w:rFonts w:ascii="Trebuchet MS" w:hAnsi="Trebuchet MS"/>
          <w:b/>
          <w:color w:val="000000" w:themeColor="text1"/>
          <w:sz w:val="22"/>
          <w:szCs w:val="22"/>
        </w:rPr>
        <w:t>Monitorizarea proiectelor contractate</w:t>
      </w:r>
      <w:r w:rsidR="00FC244E" w:rsidRPr="0079116F">
        <w:rPr>
          <w:rFonts w:ascii="Trebuchet MS" w:hAnsi="Trebuchet MS"/>
          <w:b/>
          <w:color w:val="000000" w:themeColor="text1"/>
          <w:sz w:val="22"/>
          <w:szCs w:val="22"/>
        </w:rPr>
        <w:t xml:space="preserve">: </w:t>
      </w:r>
      <w:r w:rsidRPr="0079116F">
        <w:rPr>
          <w:rFonts w:ascii="Trebuchet MS" w:eastAsia="TimesNewRoman" w:hAnsi="Trebuchet MS"/>
          <w:color w:val="000000" w:themeColor="text1"/>
          <w:sz w:val="22"/>
          <w:szCs w:val="22"/>
          <w:lang w:val="ro-RO" w:eastAsia="ro-RO"/>
        </w:rPr>
        <w:t xml:space="preserve">Dispozitivul de monitorizare și evaluare implementat de GAL presupune respectarea următoarelor cerinţe: </w:t>
      </w:r>
      <w:r w:rsidR="001E6E33" w:rsidRPr="0079116F">
        <w:rPr>
          <w:rFonts w:ascii="Trebuchet MS" w:eastAsia="Calibri" w:hAnsi="Trebuchet MS"/>
          <w:color w:val="000000" w:themeColor="text1"/>
          <w:sz w:val="22"/>
          <w:szCs w:val="22"/>
        </w:rPr>
        <w:t>•</w:t>
      </w:r>
      <w:r w:rsidRPr="0079116F">
        <w:rPr>
          <w:rFonts w:ascii="Trebuchet MS" w:eastAsia="TimesNewRoman" w:hAnsi="Trebuchet MS"/>
          <w:color w:val="000000" w:themeColor="text1"/>
          <w:sz w:val="22"/>
          <w:szCs w:val="22"/>
          <w:lang w:val="ro-RO" w:eastAsia="ro-RO"/>
        </w:rPr>
        <w:t xml:space="preserve">Monitorizarea și raportarea la timp despre realizările și rezultatele proiectului; </w:t>
      </w:r>
      <w:r w:rsidR="001E6E33" w:rsidRPr="0079116F">
        <w:rPr>
          <w:rFonts w:ascii="Trebuchet MS" w:eastAsia="Calibri" w:hAnsi="Trebuchet MS"/>
          <w:color w:val="000000" w:themeColor="text1"/>
          <w:sz w:val="22"/>
          <w:szCs w:val="22"/>
        </w:rPr>
        <w:t>•</w:t>
      </w:r>
      <w:r w:rsidRPr="0079116F">
        <w:rPr>
          <w:rFonts w:ascii="Trebuchet MS" w:eastAsia="TimesNewRoman" w:hAnsi="Trebuchet MS"/>
          <w:color w:val="000000" w:themeColor="text1"/>
          <w:sz w:val="22"/>
          <w:szCs w:val="22"/>
          <w:lang w:val="ro-RO" w:eastAsia="ro-RO"/>
        </w:rPr>
        <w:t xml:space="preserve">Evaluarea realizărilor și rezultatele proiectului; </w:t>
      </w:r>
      <w:r w:rsidR="001E6E33" w:rsidRPr="0079116F">
        <w:rPr>
          <w:rFonts w:ascii="Trebuchet MS" w:eastAsia="Calibri" w:hAnsi="Trebuchet MS"/>
          <w:color w:val="000000" w:themeColor="text1"/>
          <w:sz w:val="22"/>
          <w:szCs w:val="22"/>
        </w:rPr>
        <w:t>•</w:t>
      </w:r>
      <w:r w:rsidRPr="0079116F">
        <w:rPr>
          <w:rFonts w:ascii="Trebuchet MS" w:eastAsia="TimesNewRoman" w:hAnsi="Trebuchet MS"/>
          <w:color w:val="000000" w:themeColor="text1"/>
          <w:sz w:val="22"/>
          <w:szCs w:val="22"/>
          <w:lang w:val="ro-RO" w:eastAsia="ro-RO"/>
        </w:rPr>
        <w:t xml:space="preserve">Informarea structurilor teritoriale ale Autorităţi de Management și </w:t>
      </w:r>
      <w:proofErr w:type="gramStart"/>
      <w:r w:rsidRPr="0079116F">
        <w:rPr>
          <w:rFonts w:ascii="Trebuchet MS" w:eastAsia="TimesNewRoman" w:hAnsi="Trebuchet MS"/>
          <w:color w:val="000000" w:themeColor="text1"/>
          <w:sz w:val="22"/>
          <w:szCs w:val="22"/>
          <w:lang w:val="ro-RO" w:eastAsia="ro-RO"/>
        </w:rPr>
        <w:t>a</w:t>
      </w:r>
      <w:proofErr w:type="gramEnd"/>
      <w:r w:rsidRPr="0079116F">
        <w:rPr>
          <w:rFonts w:ascii="Trebuchet MS" w:eastAsia="TimesNewRoman" w:hAnsi="Trebuchet MS"/>
          <w:color w:val="000000" w:themeColor="text1"/>
          <w:sz w:val="22"/>
          <w:szCs w:val="22"/>
          <w:lang w:val="ro-RO" w:eastAsia="ro-RO"/>
        </w:rPr>
        <w:t xml:space="preserve"> AFIR cu privire la rezu</w:t>
      </w:r>
      <w:r w:rsidR="001E6E33" w:rsidRPr="0079116F">
        <w:rPr>
          <w:rFonts w:ascii="Trebuchet MS" w:eastAsia="TimesNewRoman" w:hAnsi="Trebuchet MS"/>
          <w:color w:val="000000" w:themeColor="text1"/>
          <w:sz w:val="22"/>
          <w:szCs w:val="22"/>
          <w:lang w:val="ro-RO" w:eastAsia="ro-RO"/>
        </w:rPr>
        <w:t>ltatele proiectelor selectate (</w:t>
      </w:r>
      <w:r w:rsidRPr="0079116F">
        <w:rPr>
          <w:rFonts w:ascii="Trebuchet MS" w:eastAsia="TimesNewRoman" w:hAnsi="Trebuchet MS"/>
          <w:color w:val="000000" w:themeColor="text1"/>
          <w:sz w:val="22"/>
          <w:szCs w:val="22"/>
          <w:lang w:val="ro-RO" w:eastAsia="ro-RO"/>
        </w:rPr>
        <w:t xml:space="preserve">monitorizarea și evaluarea </w:t>
      </w:r>
      <w:r w:rsidRPr="0079116F">
        <w:rPr>
          <w:rFonts w:ascii="Trebuchet MS" w:eastAsia="TimesNewRoman" w:hAnsi="Trebuchet MS"/>
          <w:color w:val="000000" w:themeColor="text1"/>
          <w:sz w:val="22"/>
          <w:szCs w:val="22"/>
          <w:lang w:val="ro-RO" w:eastAsia="ro-RO"/>
        </w:rPr>
        <w:lastRenderedPageBreak/>
        <w:t xml:space="preserve">acestora). Procesul de monitorizare se va efectua </w:t>
      </w:r>
      <w:r w:rsidR="001E6E33" w:rsidRPr="0079116F">
        <w:rPr>
          <w:rFonts w:ascii="Trebuchet MS" w:eastAsia="TimesNewRoman" w:hAnsi="Trebuchet MS"/>
          <w:color w:val="000000" w:themeColor="text1"/>
          <w:sz w:val="22"/>
          <w:szCs w:val="22"/>
          <w:lang w:val="ro-RO" w:eastAsia="ro-RO"/>
        </w:rPr>
        <w:t>î</w:t>
      </w:r>
      <w:r w:rsidRPr="0079116F">
        <w:rPr>
          <w:rFonts w:ascii="Trebuchet MS" w:eastAsia="TimesNewRoman" w:hAnsi="Trebuchet MS"/>
          <w:color w:val="000000" w:themeColor="text1"/>
          <w:sz w:val="22"/>
          <w:szCs w:val="22"/>
          <w:lang w:val="ro-RO" w:eastAsia="ro-RO"/>
        </w:rPr>
        <w:t xml:space="preserve">n baza Calendarului vizetelor de monitorizare aprobat de Consuiliul Director al GAL </w:t>
      </w:r>
      <w:r w:rsidR="001E6E33" w:rsidRPr="0079116F">
        <w:rPr>
          <w:rFonts w:ascii="Trebuchet MS" w:eastAsia="TimesNewRoman" w:hAnsi="Trebuchet MS"/>
          <w:color w:val="000000" w:themeColor="text1"/>
          <w:sz w:val="22"/>
          <w:szCs w:val="22"/>
          <w:lang w:val="ro-RO" w:eastAsia="ro-RO"/>
        </w:rPr>
        <w:t>acesta</w:t>
      </w:r>
      <w:r w:rsidRPr="0079116F">
        <w:rPr>
          <w:rFonts w:ascii="Trebuchet MS" w:eastAsia="TimesNewRoman" w:hAnsi="Trebuchet MS"/>
          <w:color w:val="000000" w:themeColor="text1"/>
          <w:sz w:val="22"/>
          <w:szCs w:val="22"/>
          <w:lang w:val="ro-RO" w:eastAsia="ro-RO"/>
        </w:rPr>
        <w:t xml:space="preserve"> </w:t>
      </w:r>
      <w:r w:rsidR="001E6E33" w:rsidRPr="0079116F">
        <w:rPr>
          <w:rFonts w:ascii="Trebuchet MS" w:eastAsia="TimesNewRoman" w:hAnsi="Trebuchet MS"/>
          <w:color w:val="000000" w:themeColor="text1"/>
          <w:sz w:val="22"/>
          <w:szCs w:val="22"/>
          <w:lang w:val="ro-RO" w:eastAsia="ro-RO"/>
        </w:rPr>
        <w:t>î</w:t>
      </w:r>
      <w:r w:rsidRPr="0079116F">
        <w:rPr>
          <w:rFonts w:ascii="Trebuchet MS" w:eastAsia="TimesNewRoman" w:hAnsi="Trebuchet MS"/>
          <w:color w:val="000000" w:themeColor="text1"/>
          <w:sz w:val="22"/>
          <w:szCs w:val="22"/>
          <w:lang w:val="ro-RO" w:eastAsia="ro-RO"/>
        </w:rPr>
        <w:t>ncepe din momentul semnării contractului de finanţare cu un beneficiar și continuă pe tot parcursul perioadei de implementare a proiectului (respectiv pe perioada de valabilitate a contractului de finanţare). Se efectuează vizite de monitorizare la faţa locului (</w:t>
      </w:r>
      <w:r w:rsidRPr="0079116F">
        <w:rPr>
          <w:rFonts w:ascii="Trebuchet MS" w:eastAsia="Calibri" w:hAnsi="Trebuchet MS"/>
          <w:bCs/>
          <w:color w:val="000000" w:themeColor="text1"/>
          <w:sz w:val="22"/>
          <w:szCs w:val="22"/>
          <w:lang w:val="ro-RO" w:eastAsia="ro-RO"/>
        </w:rPr>
        <w:t>1 vizită la 4 luni</w:t>
      </w:r>
      <w:r w:rsidRPr="0079116F">
        <w:rPr>
          <w:rFonts w:ascii="Trebuchet MS" w:eastAsia="Calibri" w:hAnsi="Trebuchet MS"/>
          <w:b/>
          <w:bCs/>
          <w:color w:val="000000" w:themeColor="text1"/>
          <w:sz w:val="22"/>
          <w:szCs w:val="22"/>
          <w:lang w:val="ro-RO" w:eastAsia="ro-RO"/>
        </w:rPr>
        <w:t xml:space="preserve"> </w:t>
      </w:r>
      <w:r w:rsidRPr="0079116F">
        <w:rPr>
          <w:rFonts w:ascii="Trebuchet MS" w:eastAsia="TimesNewRoman" w:hAnsi="Trebuchet MS"/>
          <w:color w:val="000000" w:themeColor="text1"/>
          <w:sz w:val="22"/>
          <w:szCs w:val="22"/>
          <w:lang w:val="ro-RO" w:eastAsia="ro-RO"/>
        </w:rPr>
        <w:t xml:space="preserve">pentru fiecare proiect). Scopul vizitei de monitorizare este de a verifica la faţa locului progresul fizic al proiectelor și acurateţea datelor inscrise in rapoartele de progres, culegerea de date suplimentare vizand stadiul implementării proiectului (probleme intampinate), precum și de a asigura o comunicare adecvată cu beneficiarii proiectelor. </w:t>
      </w:r>
      <w:r w:rsidRPr="0079116F">
        <w:rPr>
          <w:rFonts w:ascii="Trebuchet MS" w:eastAsia="Calibri" w:hAnsi="Trebuchet MS"/>
          <w:bCs/>
          <w:color w:val="000000" w:themeColor="text1"/>
          <w:sz w:val="22"/>
          <w:szCs w:val="22"/>
          <w:lang w:val="ro-RO" w:eastAsia="ro-RO"/>
        </w:rPr>
        <w:t>În perioada de implementare a activităţilor proiectului</w:t>
      </w:r>
      <w:r w:rsidRPr="0079116F">
        <w:rPr>
          <w:rFonts w:ascii="Trebuchet MS" w:eastAsia="Calibri" w:hAnsi="Trebuchet MS"/>
          <w:b/>
          <w:bCs/>
          <w:color w:val="000000" w:themeColor="text1"/>
          <w:sz w:val="22"/>
          <w:szCs w:val="22"/>
          <w:lang w:val="ro-RO" w:eastAsia="ro-RO"/>
        </w:rPr>
        <w:t xml:space="preserve">, </w:t>
      </w:r>
      <w:r w:rsidRPr="0079116F">
        <w:rPr>
          <w:rFonts w:ascii="Trebuchet MS" w:eastAsia="TimesNewRoman" w:hAnsi="Trebuchet MS"/>
          <w:color w:val="000000" w:themeColor="text1"/>
          <w:sz w:val="22"/>
          <w:szCs w:val="22"/>
          <w:lang w:val="ro-RO" w:eastAsia="ro-RO"/>
        </w:rPr>
        <w:t xml:space="preserve">echipa GAL Regiunea Rediu-  Prăjeni se va asigura că există un management eficient al proiectului, că activităţile proiectului se desfăsoară </w:t>
      </w:r>
      <w:r w:rsidR="001E6E33" w:rsidRPr="0079116F">
        <w:rPr>
          <w:rFonts w:ascii="Trebuchet MS" w:eastAsia="TimesNewRoman" w:hAnsi="Trebuchet MS"/>
          <w:color w:val="000000" w:themeColor="text1"/>
          <w:sz w:val="22"/>
          <w:szCs w:val="22"/>
          <w:lang w:val="ro-RO" w:eastAsia="ro-RO"/>
        </w:rPr>
        <w:t>î</w:t>
      </w:r>
      <w:r w:rsidRPr="0079116F">
        <w:rPr>
          <w:rFonts w:ascii="Trebuchet MS" w:eastAsia="TimesNewRoman" w:hAnsi="Trebuchet MS"/>
          <w:color w:val="000000" w:themeColor="text1"/>
          <w:sz w:val="22"/>
          <w:szCs w:val="22"/>
          <w:lang w:val="ro-RO" w:eastAsia="ro-RO"/>
        </w:rPr>
        <w:t xml:space="preserve">n conformitate cu calendarul prevăzut </w:t>
      </w:r>
      <w:r w:rsidR="001E6E33" w:rsidRPr="0079116F">
        <w:rPr>
          <w:rFonts w:ascii="Trebuchet MS" w:eastAsia="TimesNewRoman" w:hAnsi="Trebuchet MS"/>
          <w:color w:val="000000" w:themeColor="text1"/>
          <w:sz w:val="22"/>
          <w:szCs w:val="22"/>
          <w:lang w:val="ro-RO" w:eastAsia="ro-RO"/>
        </w:rPr>
        <w:t>î</w:t>
      </w:r>
      <w:r w:rsidRPr="0079116F">
        <w:rPr>
          <w:rFonts w:ascii="Trebuchet MS" w:eastAsia="TimesNewRoman" w:hAnsi="Trebuchet MS"/>
          <w:color w:val="000000" w:themeColor="text1"/>
          <w:sz w:val="22"/>
          <w:szCs w:val="22"/>
          <w:lang w:val="ro-RO" w:eastAsia="ro-RO"/>
        </w:rPr>
        <w:t xml:space="preserve">n contract, că se realizează (sau există premisele să se realizeze) indicatorii prevăzuţi </w:t>
      </w:r>
      <w:r w:rsidR="001E6E33" w:rsidRPr="0079116F">
        <w:rPr>
          <w:rFonts w:ascii="Trebuchet MS" w:eastAsia="TimesNewRoman" w:hAnsi="Trebuchet MS"/>
          <w:color w:val="000000" w:themeColor="text1"/>
          <w:sz w:val="22"/>
          <w:szCs w:val="22"/>
          <w:lang w:val="ro-RO" w:eastAsia="ro-RO"/>
        </w:rPr>
        <w:t>î</w:t>
      </w:r>
      <w:r w:rsidRPr="0079116F">
        <w:rPr>
          <w:rFonts w:ascii="Trebuchet MS" w:eastAsia="TimesNewRoman" w:hAnsi="Trebuchet MS"/>
          <w:color w:val="000000" w:themeColor="text1"/>
          <w:sz w:val="22"/>
          <w:szCs w:val="22"/>
          <w:lang w:val="ro-RO" w:eastAsia="ro-RO"/>
        </w:rPr>
        <w:t xml:space="preserve">n contractele de finanţare, că proiectele respectă egalitatea de </w:t>
      </w:r>
      <w:r w:rsidR="001E6E33" w:rsidRPr="0079116F">
        <w:rPr>
          <w:rFonts w:ascii="Trebuchet MS" w:eastAsia="TimesNewRoman" w:hAnsi="Trebuchet MS"/>
          <w:color w:val="000000" w:themeColor="text1"/>
          <w:sz w:val="22"/>
          <w:szCs w:val="22"/>
          <w:lang w:val="ro-RO" w:eastAsia="ro-RO"/>
        </w:rPr>
        <w:t>ș</w:t>
      </w:r>
      <w:r w:rsidRPr="0079116F">
        <w:rPr>
          <w:rFonts w:ascii="Trebuchet MS" w:eastAsia="TimesNewRoman" w:hAnsi="Trebuchet MS"/>
          <w:color w:val="000000" w:themeColor="text1"/>
          <w:sz w:val="22"/>
          <w:szCs w:val="22"/>
          <w:lang w:val="ro-RO" w:eastAsia="ro-RO"/>
        </w:rPr>
        <w:t xml:space="preserve">anse și nediscriminarea, regulile ajutorului de stat (acolo unde se aplică) și a dezvoltării durabile, legislaţia privind achiziţiile publice precum și celelalte condiţionalităţi prevăzute in contractele de finanţare specifice fiecărui proiect. Inaintea efectuării vizitei de monitorizare, GAL Regiunea Rediu-Prăjeni va notifica beneficiarul asupra: datei de efectuare a vizitei, persoanelor participante din partea GAL Regiunea Rediu-Prăjeni, scopul vizitei, documente care trebuie eventual prezentate de beneficiar.Responsabilii de monitorizare vor emite pentru fiecare contract de finantare rapoartele vizitelor de monitorizare. </w:t>
      </w:r>
      <w:r w:rsidRPr="0079116F">
        <w:rPr>
          <w:rFonts w:ascii="Trebuchet MS" w:eastAsia="Calibri" w:hAnsi="Trebuchet MS"/>
          <w:b/>
          <w:color w:val="000000" w:themeColor="text1"/>
          <w:sz w:val="22"/>
          <w:szCs w:val="22"/>
          <w:lang w:val="ro-RO"/>
        </w:rPr>
        <w:t>Responsabili</w:t>
      </w:r>
      <w:r w:rsidRPr="0079116F">
        <w:rPr>
          <w:rFonts w:ascii="Trebuchet MS" w:eastAsia="Calibri" w:hAnsi="Trebuchet MS"/>
          <w:color w:val="000000" w:themeColor="text1"/>
          <w:sz w:val="22"/>
          <w:szCs w:val="22"/>
          <w:lang w:val="ro-RO"/>
        </w:rPr>
        <w:t xml:space="preserve"> din cadrul Compartimentului administrativ: Director executiv – pentru supervizarea activitatii, Responsabil secretariat – sprijin administrativ pentru organizarea vizitelor de monitorizare in teren, Responsabili monitorizare – pentru efectuarea vizitelor de monitorizare si intocmirea raportelor de monitorizare.</w:t>
      </w:r>
    </w:p>
    <w:p w:rsidR="00137399" w:rsidRPr="0079116F" w:rsidRDefault="00137399" w:rsidP="00137399">
      <w:pPr>
        <w:spacing w:line="276" w:lineRule="auto"/>
        <w:jc w:val="both"/>
        <w:rPr>
          <w:rFonts w:ascii="Trebuchet MS" w:eastAsia="Calibri" w:hAnsi="Trebuchet MS"/>
          <w:color w:val="000000" w:themeColor="text1"/>
          <w:sz w:val="22"/>
          <w:szCs w:val="22"/>
          <w:lang w:val="ro-RO"/>
        </w:rPr>
      </w:pPr>
      <w:r w:rsidRPr="0079116F">
        <w:rPr>
          <w:rFonts w:ascii="Trebuchet MS" w:hAnsi="Trebuchet MS"/>
          <w:b/>
          <w:color w:val="000000" w:themeColor="text1"/>
          <w:sz w:val="22"/>
          <w:szCs w:val="22"/>
        </w:rPr>
        <w:t>Art.15. Întocmirea cererilor de plată și a dosarelor de achiziții aferente costurilor de funcționare și animare ale GAL</w:t>
      </w:r>
      <w:r w:rsidR="00FC244E" w:rsidRPr="0079116F">
        <w:rPr>
          <w:rFonts w:ascii="Trebuchet MS" w:hAnsi="Trebuchet MS"/>
          <w:b/>
          <w:color w:val="000000" w:themeColor="text1"/>
          <w:sz w:val="22"/>
          <w:szCs w:val="22"/>
        </w:rPr>
        <w:t xml:space="preserve">: </w:t>
      </w:r>
      <w:r w:rsidR="00FC244E" w:rsidRPr="0079116F">
        <w:rPr>
          <w:rFonts w:ascii="Trebuchet MS" w:hAnsi="Trebuchet MS"/>
          <w:color w:val="000000" w:themeColor="text1"/>
          <w:sz w:val="22"/>
          <w:szCs w:val="22"/>
        </w:rPr>
        <w:t>In vederea functionarii eficiente a GAL, se va proceda la contractarea bunurilor si serviciilor necesare desfasurarii activitatilor Compartimentului administrativ, in baza unui Plan anual de achizitii publice, aprobat de catre Consiliul Director, in conformitate cu procedurile legale in material achizitilor publica si cu respectarea fisei sM 19.4 Sprijin pentru costurile de functionare si animare (</w:t>
      </w:r>
      <w:r w:rsidR="00FC244E" w:rsidRPr="0079116F">
        <w:rPr>
          <w:rFonts w:ascii="Trebuchet MS" w:hAnsi="Trebuchet MS"/>
          <w:bCs/>
          <w:color w:val="000000" w:themeColor="text1"/>
          <w:sz w:val="22"/>
          <w:szCs w:val="22"/>
          <w:lang w:val="ro-RO"/>
        </w:rPr>
        <w:t>cheltuieli de functionare cu</w:t>
      </w:r>
      <w:r w:rsidR="00FC244E" w:rsidRPr="0079116F">
        <w:rPr>
          <w:rFonts w:ascii="Trebuchet MS" w:hAnsi="Trebuchet MS"/>
          <w:b/>
          <w:bCs/>
          <w:color w:val="000000" w:themeColor="text1"/>
          <w:sz w:val="22"/>
          <w:szCs w:val="22"/>
          <w:lang w:val="ro-RO"/>
        </w:rPr>
        <w:t xml:space="preserve"> </w:t>
      </w:r>
      <w:r w:rsidR="00FC244E" w:rsidRPr="0079116F">
        <w:rPr>
          <w:rFonts w:ascii="Trebuchet MS" w:hAnsi="Trebuchet MS"/>
          <w:color w:val="000000" w:themeColor="text1"/>
          <w:sz w:val="22"/>
          <w:szCs w:val="22"/>
          <w:lang w:val="ro-RO"/>
        </w:rPr>
        <w:t xml:space="preserve">managementul implementării strategiei: costurile de funcționare, costurile de personal, costurile de instruire, costurile legate de comunicare, costurile financiare, precum și costurile legate de monitorizarea și evaluarea strategiei, conform articolului 34 (3) (g) Regulamentul 1303/2013). De asemenea, se va proceda la contractarea serviciilor externalizate (ex: audit, juridic, site, service si mentenanta IT, consultanta).  Toate aceste cheltuieli vor fi justificate si solicitate la plata in baza cererilor de plata intocmite periodic in functie de activitati si necesitati, </w:t>
      </w:r>
      <w:r w:rsidR="00FC244E" w:rsidRPr="0079116F">
        <w:rPr>
          <w:rFonts w:ascii="Trebuchet MS" w:hAnsi="Trebuchet MS"/>
          <w:color w:val="000000" w:themeColor="text1"/>
          <w:sz w:val="22"/>
          <w:szCs w:val="22"/>
        </w:rPr>
        <w:t>fiind necesar să existe o continuitate a proiectului.</w:t>
      </w:r>
      <w:r w:rsidR="00FC244E" w:rsidRPr="0079116F">
        <w:rPr>
          <w:rFonts w:ascii="Trebuchet MS" w:eastAsia="Calibri" w:hAnsi="Trebuchet MS"/>
          <w:b/>
          <w:color w:val="000000" w:themeColor="text1"/>
          <w:sz w:val="22"/>
          <w:szCs w:val="22"/>
          <w:lang w:val="ro-RO"/>
        </w:rPr>
        <w:t xml:space="preserve"> Responsabili</w:t>
      </w:r>
      <w:r w:rsidR="00FC244E" w:rsidRPr="0079116F">
        <w:rPr>
          <w:rFonts w:ascii="Trebuchet MS" w:eastAsia="Calibri" w:hAnsi="Trebuchet MS"/>
          <w:color w:val="000000" w:themeColor="text1"/>
          <w:sz w:val="22"/>
          <w:szCs w:val="22"/>
          <w:lang w:val="ro-RO"/>
        </w:rPr>
        <w:t xml:space="preserve"> din cadrul Compartimentului administrativ: Director executiv (responsabil administrativ) – pentru organizarea activit</w:t>
      </w:r>
      <w:r w:rsidR="00C42369" w:rsidRPr="0079116F">
        <w:rPr>
          <w:rFonts w:ascii="Trebuchet MS" w:eastAsia="Calibri" w:hAnsi="Trebuchet MS"/>
          <w:color w:val="000000" w:themeColor="text1"/>
          <w:sz w:val="22"/>
          <w:szCs w:val="22"/>
          <w:lang w:val="ro-RO"/>
        </w:rPr>
        <w:t>ăț</w:t>
      </w:r>
      <w:r w:rsidR="00FC244E" w:rsidRPr="0079116F">
        <w:rPr>
          <w:rFonts w:ascii="Trebuchet MS" w:eastAsia="Calibri" w:hAnsi="Trebuchet MS"/>
          <w:color w:val="000000" w:themeColor="text1"/>
          <w:sz w:val="22"/>
          <w:szCs w:val="22"/>
          <w:lang w:val="ro-RO"/>
        </w:rPr>
        <w:t xml:space="preserve">ii </w:t>
      </w:r>
      <w:r w:rsidR="00C42369" w:rsidRPr="0079116F">
        <w:rPr>
          <w:rFonts w:ascii="Trebuchet MS" w:eastAsia="Calibri" w:hAnsi="Trebuchet MS"/>
          <w:color w:val="000000" w:themeColor="text1"/>
          <w:sz w:val="22"/>
          <w:szCs w:val="22"/>
          <w:lang w:val="ro-RO"/>
        </w:rPr>
        <w:t>ș</w:t>
      </w:r>
      <w:r w:rsidR="00FC244E" w:rsidRPr="0079116F">
        <w:rPr>
          <w:rFonts w:ascii="Trebuchet MS" w:eastAsia="Calibri" w:hAnsi="Trebuchet MS"/>
          <w:color w:val="000000" w:themeColor="text1"/>
          <w:sz w:val="22"/>
          <w:szCs w:val="22"/>
          <w:lang w:val="ro-RO"/>
        </w:rPr>
        <w:t>i a prcedurilor de achizi</w:t>
      </w:r>
      <w:r w:rsidR="00C42369" w:rsidRPr="0079116F">
        <w:rPr>
          <w:rFonts w:ascii="Trebuchet MS" w:eastAsia="Calibri" w:hAnsi="Trebuchet MS"/>
          <w:color w:val="000000" w:themeColor="text1"/>
          <w:sz w:val="22"/>
          <w:szCs w:val="22"/>
          <w:lang w:val="ro-RO"/>
        </w:rPr>
        <w:t>ț</w:t>
      </w:r>
      <w:r w:rsidR="00FC244E" w:rsidRPr="0079116F">
        <w:rPr>
          <w:rFonts w:ascii="Trebuchet MS" w:eastAsia="Calibri" w:hAnsi="Trebuchet MS"/>
          <w:color w:val="000000" w:themeColor="text1"/>
          <w:sz w:val="22"/>
          <w:szCs w:val="22"/>
          <w:lang w:val="ro-RO"/>
        </w:rPr>
        <w:t>ie public</w:t>
      </w:r>
      <w:r w:rsidR="00C42369" w:rsidRPr="0079116F">
        <w:rPr>
          <w:rFonts w:ascii="Trebuchet MS" w:eastAsia="Calibri" w:hAnsi="Trebuchet MS"/>
          <w:color w:val="000000" w:themeColor="text1"/>
          <w:sz w:val="22"/>
          <w:szCs w:val="22"/>
          <w:lang w:val="ro-RO"/>
        </w:rPr>
        <w:t>ă</w:t>
      </w:r>
      <w:r w:rsidR="00FC244E" w:rsidRPr="0079116F">
        <w:rPr>
          <w:rFonts w:ascii="Trebuchet MS" w:eastAsia="Calibri" w:hAnsi="Trebuchet MS"/>
          <w:color w:val="000000" w:themeColor="text1"/>
          <w:sz w:val="22"/>
          <w:szCs w:val="22"/>
          <w:lang w:val="ro-RO"/>
        </w:rPr>
        <w:t>, Responsabil financiar contabil - pentru proceduri de achizitie public</w:t>
      </w:r>
      <w:r w:rsidR="00C42369" w:rsidRPr="0079116F">
        <w:rPr>
          <w:rFonts w:ascii="Trebuchet MS" w:eastAsia="Calibri" w:hAnsi="Trebuchet MS"/>
          <w:color w:val="000000" w:themeColor="text1"/>
          <w:sz w:val="22"/>
          <w:szCs w:val="22"/>
          <w:lang w:val="ro-RO"/>
        </w:rPr>
        <w:t>ă</w:t>
      </w:r>
      <w:r w:rsidR="00FC244E" w:rsidRPr="0079116F">
        <w:rPr>
          <w:rFonts w:ascii="Trebuchet MS" w:eastAsia="Calibri" w:hAnsi="Trebuchet MS"/>
          <w:color w:val="000000" w:themeColor="text1"/>
          <w:sz w:val="22"/>
          <w:szCs w:val="22"/>
          <w:lang w:val="ro-RO"/>
        </w:rPr>
        <w:t>, Servicii consultan</w:t>
      </w:r>
      <w:r w:rsidR="00C42369" w:rsidRPr="0079116F">
        <w:rPr>
          <w:rFonts w:ascii="Trebuchet MS" w:eastAsia="Calibri" w:hAnsi="Trebuchet MS"/>
          <w:color w:val="000000" w:themeColor="text1"/>
          <w:sz w:val="22"/>
          <w:szCs w:val="22"/>
          <w:lang w:val="ro-RO"/>
        </w:rPr>
        <w:t>ță</w:t>
      </w:r>
      <w:r w:rsidR="00FC244E" w:rsidRPr="0079116F">
        <w:rPr>
          <w:rFonts w:ascii="Trebuchet MS" w:eastAsia="Calibri" w:hAnsi="Trebuchet MS"/>
          <w:color w:val="000000" w:themeColor="text1"/>
          <w:sz w:val="22"/>
          <w:szCs w:val="22"/>
          <w:lang w:val="ro-RO"/>
        </w:rPr>
        <w:t xml:space="preserve"> pentru intocmirea cererilor de plata aferente GAL-ului.</w:t>
      </w:r>
    </w:p>
    <w:p w:rsidR="00137399" w:rsidRPr="0079116F" w:rsidRDefault="00137399" w:rsidP="00137399">
      <w:pPr>
        <w:spacing w:line="276" w:lineRule="auto"/>
        <w:contextualSpacing/>
        <w:jc w:val="both"/>
        <w:rPr>
          <w:rFonts w:ascii="Trebuchet MS" w:eastAsia="Calibri" w:hAnsi="Trebuchet MS"/>
          <w:color w:val="000000" w:themeColor="text1"/>
          <w:sz w:val="22"/>
          <w:szCs w:val="22"/>
          <w:lang w:val="ro-RO"/>
        </w:rPr>
      </w:pPr>
      <w:r w:rsidRPr="0079116F">
        <w:rPr>
          <w:rFonts w:ascii="Trebuchet MS" w:hAnsi="Trebuchet MS"/>
          <w:b/>
          <w:color w:val="000000" w:themeColor="text1"/>
          <w:sz w:val="22"/>
          <w:szCs w:val="22"/>
        </w:rPr>
        <w:t>Art.16. Verificarea conformit</w:t>
      </w:r>
      <w:r w:rsidR="00C42369" w:rsidRPr="0079116F">
        <w:rPr>
          <w:rFonts w:ascii="Trebuchet MS" w:hAnsi="Trebuchet MS"/>
          <w:b/>
          <w:color w:val="000000" w:themeColor="text1"/>
          <w:sz w:val="22"/>
          <w:szCs w:val="22"/>
        </w:rPr>
        <w:t>ăț</w:t>
      </w:r>
      <w:r w:rsidRPr="0079116F">
        <w:rPr>
          <w:rFonts w:ascii="Trebuchet MS" w:hAnsi="Trebuchet MS"/>
          <w:b/>
          <w:color w:val="000000" w:themeColor="text1"/>
          <w:sz w:val="22"/>
          <w:szCs w:val="22"/>
        </w:rPr>
        <w:t>ii cererilor de plata pentru proiectele selectate</w:t>
      </w:r>
      <w:r w:rsidR="00C42369" w:rsidRPr="0079116F">
        <w:rPr>
          <w:rFonts w:ascii="Trebuchet MS" w:hAnsi="Trebuchet MS"/>
          <w:b/>
          <w:color w:val="000000" w:themeColor="text1"/>
          <w:sz w:val="22"/>
          <w:szCs w:val="22"/>
        </w:rPr>
        <w:t xml:space="preserve"> </w:t>
      </w:r>
      <w:r w:rsidRPr="0079116F">
        <w:rPr>
          <w:rFonts w:ascii="Trebuchet MS" w:hAnsi="Trebuchet MS"/>
          <w:b/>
          <w:color w:val="000000" w:themeColor="text1"/>
          <w:sz w:val="22"/>
          <w:szCs w:val="22"/>
        </w:rPr>
        <w:t>(cu excep</w:t>
      </w:r>
      <w:r w:rsidR="00C42369" w:rsidRPr="0079116F">
        <w:rPr>
          <w:rFonts w:ascii="Trebuchet MS" w:hAnsi="Trebuchet MS"/>
          <w:b/>
          <w:color w:val="000000" w:themeColor="text1"/>
          <w:sz w:val="22"/>
          <w:szCs w:val="22"/>
        </w:rPr>
        <w:t>ț</w:t>
      </w:r>
      <w:r w:rsidRPr="0079116F">
        <w:rPr>
          <w:rFonts w:ascii="Trebuchet MS" w:hAnsi="Trebuchet MS"/>
          <w:b/>
          <w:color w:val="000000" w:themeColor="text1"/>
          <w:sz w:val="22"/>
          <w:szCs w:val="22"/>
        </w:rPr>
        <w:t>ia situa</w:t>
      </w:r>
      <w:r w:rsidR="00C42369" w:rsidRPr="0079116F">
        <w:rPr>
          <w:rFonts w:ascii="Trebuchet MS" w:hAnsi="Trebuchet MS"/>
          <w:b/>
          <w:color w:val="000000" w:themeColor="text1"/>
          <w:sz w:val="22"/>
          <w:szCs w:val="22"/>
        </w:rPr>
        <w:t>ț</w:t>
      </w:r>
      <w:r w:rsidRPr="0079116F">
        <w:rPr>
          <w:rFonts w:ascii="Trebuchet MS" w:hAnsi="Trebuchet MS"/>
          <w:b/>
          <w:color w:val="000000" w:themeColor="text1"/>
          <w:sz w:val="22"/>
          <w:szCs w:val="22"/>
        </w:rPr>
        <w:t xml:space="preserve">iilor </w:t>
      </w:r>
      <w:r w:rsidR="00C42369" w:rsidRPr="0079116F">
        <w:rPr>
          <w:rFonts w:ascii="Trebuchet MS" w:hAnsi="Trebuchet MS"/>
          <w:b/>
          <w:color w:val="000000" w:themeColor="text1"/>
          <w:sz w:val="22"/>
          <w:szCs w:val="22"/>
        </w:rPr>
        <w:t>î</w:t>
      </w:r>
      <w:r w:rsidRPr="0079116F">
        <w:rPr>
          <w:rFonts w:ascii="Trebuchet MS" w:hAnsi="Trebuchet MS"/>
          <w:b/>
          <w:color w:val="000000" w:themeColor="text1"/>
          <w:sz w:val="22"/>
          <w:szCs w:val="22"/>
        </w:rPr>
        <w:t xml:space="preserve">n care GAL </w:t>
      </w:r>
      <w:proofErr w:type="gramStart"/>
      <w:r w:rsidRPr="0079116F">
        <w:rPr>
          <w:rFonts w:ascii="Trebuchet MS" w:hAnsi="Trebuchet MS"/>
          <w:b/>
          <w:color w:val="000000" w:themeColor="text1"/>
          <w:sz w:val="22"/>
          <w:szCs w:val="22"/>
        </w:rPr>
        <w:t>este</w:t>
      </w:r>
      <w:proofErr w:type="gramEnd"/>
      <w:r w:rsidRPr="0079116F">
        <w:rPr>
          <w:rFonts w:ascii="Trebuchet MS" w:hAnsi="Trebuchet MS"/>
          <w:b/>
          <w:color w:val="000000" w:themeColor="text1"/>
          <w:sz w:val="22"/>
          <w:szCs w:val="22"/>
        </w:rPr>
        <w:t xml:space="preserve"> beneficiar). </w:t>
      </w:r>
      <w:r w:rsidRPr="0079116F">
        <w:rPr>
          <w:rFonts w:ascii="Trebuchet MS" w:hAnsi="Trebuchet MS"/>
          <w:color w:val="000000" w:themeColor="text1"/>
          <w:sz w:val="22"/>
          <w:szCs w:val="22"/>
        </w:rPr>
        <w:t>Aceast</w:t>
      </w:r>
      <w:r w:rsidR="00C42369"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 activitate </w:t>
      </w:r>
      <w:proofErr w:type="gramStart"/>
      <w:r w:rsidRPr="0079116F">
        <w:rPr>
          <w:rFonts w:ascii="Trebuchet MS" w:hAnsi="Trebuchet MS"/>
          <w:color w:val="000000" w:themeColor="text1"/>
          <w:sz w:val="22"/>
          <w:szCs w:val="22"/>
        </w:rPr>
        <w:t>va</w:t>
      </w:r>
      <w:proofErr w:type="gramEnd"/>
      <w:r w:rsidRPr="0079116F">
        <w:rPr>
          <w:rFonts w:ascii="Trebuchet MS" w:hAnsi="Trebuchet MS"/>
          <w:color w:val="000000" w:themeColor="text1"/>
          <w:sz w:val="22"/>
          <w:szCs w:val="22"/>
        </w:rPr>
        <w:t xml:space="preserve"> fi externalizat</w:t>
      </w:r>
      <w:r w:rsidR="00C42369"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xml:space="preserve"> prin procedura de achizi</w:t>
      </w:r>
      <w:r w:rsidR="00C42369" w:rsidRPr="0079116F">
        <w:rPr>
          <w:rFonts w:ascii="Trebuchet MS" w:hAnsi="Trebuchet MS"/>
          <w:color w:val="000000" w:themeColor="text1"/>
          <w:sz w:val="22"/>
          <w:szCs w:val="22"/>
        </w:rPr>
        <w:t>ț</w:t>
      </w:r>
      <w:r w:rsidRPr="0079116F">
        <w:rPr>
          <w:rFonts w:ascii="Trebuchet MS" w:hAnsi="Trebuchet MS"/>
          <w:color w:val="000000" w:themeColor="text1"/>
          <w:sz w:val="22"/>
          <w:szCs w:val="22"/>
        </w:rPr>
        <w:t>ie publi</w:t>
      </w:r>
      <w:r w:rsidR="00F27268">
        <w:rPr>
          <w:rFonts w:ascii="Trebuchet MS" w:hAnsi="Trebuchet MS"/>
          <w:color w:val="000000" w:themeColor="text1"/>
          <w:sz w:val="22"/>
          <w:szCs w:val="22"/>
        </w:rPr>
        <w:t>c</w:t>
      </w:r>
      <w:r w:rsidR="00C42369"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 in baza unui contract de prest</w:t>
      </w:r>
      <w:r w:rsidR="00C42369" w:rsidRPr="0079116F">
        <w:rPr>
          <w:rFonts w:ascii="Trebuchet MS" w:hAnsi="Trebuchet MS"/>
          <w:color w:val="000000" w:themeColor="text1"/>
          <w:sz w:val="22"/>
          <w:szCs w:val="22"/>
        </w:rPr>
        <w:t>ă</w:t>
      </w:r>
      <w:r w:rsidRPr="0079116F">
        <w:rPr>
          <w:rFonts w:ascii="Trebuchet MS" w:hAnsi="Trebuchet MS"/>
          <w:color w:val="000000" w:themeColor="text1"/>
          <w:sz w:val="22"/>
          <w:szCs w:val="22"/>
        </w:rPr>
        <w:t>ri servicii, av</w:t>
      </w:r>
      <w:r w:rsidR="00C42369" w:rsidRPr="0079116F">
        <w:rPr>
          <w:rFonts w:ascii="Trebuchet MS" w:hAnsi="Trebuchet MS"/>
          <w:color w:val="000000" w:themeColor="text1"/>
          <w:sz w:val="22"/>
          <w:szCs w:val="22"/>
        </w:rPr>
        <w:t>â</w:t>
      </w:r>
      <w:r w:rsidRPr="0079116F">
        <w:rPr>
          <w:rFonts w:ascii="Trebuchet MS" w:hAnsi="Trebuchet MS"/>
          <w:color w:val="000000" w:themeColor="text1"/>
          <w:sz w:val="22"/>
          <w:szCs w:val="22"/>
        </w:rPr>
        <w:t>nd c</w:t>
      </w:r>
      <w:r w:rsidR="00C42369" w:rsidRPr="0079116F">
        <w:rPr>
          <w:rFonts w:ascii="Trebuchet MS" w:hAnsi="Trebuchet MS"/>
          <w:color w:val="000000" w:themeColor="text1"/>
          <w:sz w:val="22"/>
          <w:szCs w:val="22"/>
        </w:rPr>
        <w:t>a</w:t>
      </w:r>
      <w:r w:rsidRPr="0079116F">
        <w:rPr>
          <w:rFonts w:ascii="Trebuchet MS" w:hAnsi="Trebuchet MS"/>
          <w:color w:val="000000" w:themeColor="text1"/>
          <w:sz w:val="22"/>
          <w:szCs w:val="22"/>
        </w:rPr>
        <w:t xml:space="preserve"> </w:t>
      </w:r>
      <w:r w:rsidRPr="0079116F">
        <w:rPr>
          <w:rFonts w:ascii="Trebuchet MS" w:hAnsi="Trebuchet MS"/>
          <w:color w:val="000000" w:themeColor="text1"/>
          <w:sz w:val="22"/>
          <w:szCs w:val="22"/>
        </w:rPr>
        <w:lastRenderedPageBreak/>
        <w:t>obiect</w:t>
      </w:r>
      <w:r w:rsidRPr="0079116F">
        <w:rPr>
          <w:rFonts w:ascii="Trebuchet MS" w:eastAsia="Calibri" w:hAnsi="Trebuchet MS"/>
          <w:color w:val="000000" w:themeColor="text1"/>
          <w:sz w:val="22"/>
          <w:szCs w:val="22"/>
          <w:lang w:val="ro-RO"/>
        </w:rPr>
        <w:t xml:space="preserve"> verificarea conformit</w:t>
      </w:r>
      <w:r w:rsidR="00C42369" w:rsidRPr="0079116F">
        <w:rPr>
          <w:rFonts w:ascii="Trebuchet MS" w:eastAsia="Calibri" w:hAnsi="Trebuchet MS"/>
          <w:color w:val="000000" w:themeColor="text1"/>
          <w:sz w:val="22"/>
          <w:szCs w:val="22"/>
          <w:lang w:val="ro-RO"/>
        </w:rPr>
        <w:t>ăț</w:t>
      </w:r>
      <w:r w:rsidRPr="0079116F">
        <w:rPr>
          <w:rFonts w:ascii="Trebuchet MS" w:eastAsia="Calibri" w:hAnsi="Trebuchet MS"/>
          <w:color w:val="000000" w:themeColor="text1"/>
          <w:sz w:val="22"/>
          <w:szCs w:val="22"/>
          <w:lang w:val="ro-RO"/>
        </w:rPr>
        <w:t>ii cererilor de plat</w:t>
      </w:r>
      <w:r w:rsidR="00C42369" w:rsidRPr="0079116F">
        <w:rPr>
          <w:rFonts w:ascii="Trebuchet MS" w:eastAsia="Calibri" w:hAnsi="Trebuchet MS"/>
          <w:color w:val="000000" w:themeColor="text1"/>
          <w:sz w:val="22"/>
          <w:szCs w:val="22"/>
          <w:lang w:val="ro-RO"/>
        </w:rPr>
        <w:t>ă</w:t>
      </w:r>
      <w:r w:rsidRPr="0079116F">
        <w:rPr>
          <w:rFonts w:ascii="Trebuchet MS" w:eastAsia="Calibri" w:hAnsi="Trebuchet MS"/>
          <w:color w:val="000000" w:themeColor="text1"/>
          <w:sz w:val="22"/>
          <w:szCs w:val="22"/>
          <w:lang w:val="ro-RO"/>
        </w:rPr>
        <w:t xml:space="preserve"> pentru proiectele selectate </w:t>
      </w:r>
      <w:r w:rsidR="00C42369" w:rsidRPr="0079116F">
        <w:rPr>
          <w:rFonts w:ascii="Trebuchet MS" w:eastAsia="Calibri" w:hAnsi="Trebuchet MS"/>
          <w:color w:val="000000" w:themeColor="text1"/>
          <w:sz w:val="22"/>
          <w:szCs w:val="22"/>
          <w:lang w:val="ro-RO"/>
        </w:rPr>
        <w:t>și</w:t>
      </w:r>
      <w:r w:rsidRPr="0079116F">
        <w:rPr>
          <w:rFonts w:ascii="Trebuchet MS" w:eastAsia="Calibri" w:hAnsi="Trebuchet MS"/>
          <w:color w:val="000000" w:themeColor="text1"/>
          <w:sz w:val="22"/>
          <w:szCs w:val="22"/>
          <w:lang w:val="ro-RO"/>
        </w:rPr>
        <w:t xml:space="preserve"> contractate.</w:t>
      </w:r>
    </w:p>
    <w:p w:rsidR="002F75A7" w:rsidRPr="0079116F" w:rsidRDefault="002F75A7" w:rsidP="00137399">
      <w:pPr>
        <w:rPr>
          <w:color w:val="000000" w:themeColor="text1"/>
          <w:szCs w:val="22"/>
        </w:rPr>
      </w:pPr>
    </w:p>
    <w:sectPr w:rsidR="002F75A7" w:rsidRPr="0079116F" w:rsidSect="00E256E6">
      <w:headerReference w:type="default" r:id="rId9"/>
      <w:footerReference w:type="default" r:id="rId1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B27" w:rsidRDefault="00F37B27" w:rsidP="00794311">
      <w:r>
        <w:separator/>
      </w:r>
    </w:p>
  </w:endnote>
  <w:endnote w:type="continuationSeparator" w:id="0">
    <w:p w:rsidR="00F37B27" w:rsidRDefault="00F37B27" w:rsidP="0079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NewRoman">
    <w:altName w:val="MS Mincho"/>
    <w:panose1 w:val="00000000000000000000"/>
    <w:charset w:val="80"/>
    <w:family w:val="auto"/>
    <w:notTrueType/>
    <w:pitch w:val="default"/>
    <w:sig w:usb0="00000007" w:usb1="08070000" w:usb2="00000010" w:usb3="00000000" w:csb0="00020003" w:csb1="00000000"/>
  </w:font>
  <w:font w:name="Segoe Script">
    <w:panose1 w:val="020B0504020000000003"/>
    <w:charset w:val="EE"/>
    <w:family w:val="swiss"/>
    <w:pitch w:val="variable"/>
    <w:sig w:usb0="0000028F"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F47" w:rsidRDefault="00191F47">
    <w:pPr>
      <w:spacing w:line="200" w:lineRule="exact"/>
    </w:pPr>
  </w:p>
  <w:p w:rsidR="00191F47" w:rsidRDefault="00191F4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B27" w:rsidRDefault="00F37B27" w:rsidP="00794311">
      <w:r>
        <w:separator/>
      </w:r>
    </w:p>
  </w:footnote>
  <w:footnote w:type="continuationSeparator" w:id="0">
    <w:p w:rsidR="00F37B27" w:rsidRDefault="00F37B27" w:rsidP="007943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F47" w:rsidRPr="0022717E" w:rsidRDefault="00191F47" w:rsidP="0022717E">
    <w:pPr>
      <w:pStyle w:val="Header"/>
      <w:jc w:val="right"/>
      <w:rPr>
        <w:rFonts w:ascii="Segoe Script" w:hAnsi="Segoe Script"/>
        <w:b/>
        <w:color w:val="FF0000"/>
        <w:sz w:val="24"/>
        <w:szCs w:val="24"/>
      </w:rPr>
    </w:pPr>
    <w:r w:rsidRPr="0022717E">
      <w:rPr>
        <w:rFonts w:ascii="Segoe Script" w:hAnsi="Segoe Script"/>
        <w:b/>
        <w:noProof/>
        <w:color w:val="FF0000"/>
        <w:sz w:val="24"/>
        <w:szCs w:val="24"/>
        <w:lang w:val="ro-RO" w:eastAsia="ro-RO"/>
      </w:rPr>
      <w:drawing>
        <wp:anchor distT="0" distB="0" distL="114300" distR="114300" simplePos="0" relativeHeight="251658240" behindDoc="1" locked="0" layoutInCell="1" allowOverlap="1">
          <wp:simplePos x="0" y="0"/>
          <wp:positionH relativeFrom="page">
            <wp:posOffset>657224</wp:posOffset>
          </wp:positionH>
          <wp:positionV relativeFrom="page">
            <wp:posOffset>200025</wp:posOffset>
          </wp:positionV>
          <wp:extent cx="3324225" cy="695325"/>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324225" cy="695325"/>
                  </a:xfrm>
                  <a:prstGeom prst="rect">
                    <a:avLst/>
                  </a:prstGeom>
                  <a:noFill/>
                </pic:spPr>
              </pic:pic>
            </a:graphicData>
          </a:graphic>
        </wp:anchor>
      </w:drawing>
    </w:r>
    <w:r w:rsidRPr="0022717E">
      <w:rPr>
        <w:rFonts w:ascii="Segoe Script" w:hAnsi="Segoe Script"/>
        <w:b/>
        <w:color w:val="FF0000"/>
        <w:sz w:val="24"/>
        <w:szCs w:val="24"/>
      </w:rPr>
      <w:t>GRUPUL DE AC</w:t>
    </w:r>
    <w:r w:rsidRPr="0022717E">
      <w:rPr>
        <w:b/>
        <w:color w:val="FF0000"/>
        <w:sz w:val="24"/>
        <w:szCs w:val="24"/>
      </w:rPr>
      <w:t>Ț</w:t>
    </w:r>
    <w:r w:rsidRPr="0022717E">
      <w:rPr>
        <w:rFonts w:ascii="Segoe Script" w:hAnsi="Segoe Script"/>
        <w:b/>
        <w:color w:val="FF0000"/>
        <w:sz w:val="24"/>
        <w:szCs w:val="24"/>
      </w:rPr>
      <w:t xml:space="preserve">IUNE LOCALĂ </w:t>
    </w:r>
  </w:p>
  <w:p w:rsidR="00191F47" w:rsidRDefault="00191F47" w:rsidP="0022717E">
    <w:pPr>
      <w:pStyle w:val="Header"/>
      <w:jc w:val="right"/>
      <w:rPr>
        <w:rFonts w:ascii="Segoe Script" w:hAnsi="Segoe Script"/>
        <w:b/>
        <w:color w:val="FF0000"/>
        <w:sz w:val="24"/>
        <w:szCs w:val="24"/>
      </w:rPr>
    </w:pPr>
    <w:r w:rsidRPr="0022717E">
      <w:rPr>
        <w:rFonts w:ascii="Segoe Script" w:hAnsi="Segoe Script"/>
        <w:b/>
        <w:color w:val="FF0000"/>
        <w:sz w:val="24"/>
        <w:szCs w:val="24"/>
      </w:rPr>
      <w:t>REGIUNEA REDIU PRĂJENI</w:t>
    </w:r>
  </w:p>
  <w:p w:rsidR="00191F47" w:rsidRPr="0022717E" w:rsidRDefault="00191F47" w:rsidP="0022717E">
    <w:pPr>
      <w:pStyle w:val="Header"/>
      <w:jc w:val="right"/>
      <w:rPr>
        <w:rFonts w:ascii="Segoe Script" w:hAnsi="Segoe Script"/>
        <w:b/>
        <w:color w:val="FF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E60"/>
    <w:multiLevelType w:val="multilevel"/>
    <w:tmpl w:val="00D21E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
    <w:nsid w:val="018B6C47"/>
    <w:multiLevelType w:val="hybridMultilevel"/>
    <w:tmpl w:val="4ED24B00"/>
    <w:lvl w:ilvl="0" w:tplc="289AF234">
      <w:start w:val="10"/>
      <w:numFmt w:val="bullet"/>
      <w:lvlText w:val="-"/>
      <w:lvlJc w:val="left"/>
      <w:pPr>
        <w:ind w:left="536" w:hanging="360"/>
      </w:pPr>
      <w:rPr>
        <w:rFonts w:ascii="Trebuchet MS" w:eastAsia="Trebuchet MS" w:hAnsi="Trebuchet MS" w:cs="Trebuchet MS"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2">
    <w:nsid w:val="026E5AD8"/>
    <w:multiLevelType w:val="hybridMultilevel"/>
    <w:tmpl w:val="B6021DBE"/>
    <w:lvl w:ilvl="0" w:tplc="57048F48">
      <w:start w:val="1"/>
      <w:numFmt w:val="decimal"/>
      <w:lvlText w:val="%1)"/>
      <w:lvlJc w:val="left"/>
      <w:pPr>
        <w:ind w:left="720" w:hanging="360"/>
      </w:pPr>
      <w:rPr>
        <w:rFonts w:ascii="Trebuchet MS" w:eastAsiaTheme="minorHAnsi" w:hAnsi="Trebuchet MS"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86213B"/>
    <w:multiLevelType w:val="multilevel"/>
    <w:tmpl w:val="081A22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nsid w:val="0C50092C"/>
    <w:multiLevelType w:val="multilevel"/>
    <w:tmpl w:val="0C5009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0E0A3ACB"/>
    <w:multiLevelType w:val="hybridMultilevel"/>
    <w:tmpl w:val="A0A8D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10B76D2E"/>
    <w:multiLevelType w:val="multilevel"/>
    <w:tmpl w:val="10B76D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4AC472E"/>
    <w:multiLevelType w:val="hybridMultilevel"/>
    <w:tmpl w:val="4E3A5A1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nsid w:val="1B677EBA"/>
    <w:multiLevelType w:val="hybridMultilevel"/>
    <w:tmpl w:val="1CF2F98E"/>
    <w:lvl w:ilvl="0" w:tplc="A03E12DE">
      <w:start w:val="1"/>
      <w:numFmt w:val="lowerLetter"/>
      <w:lvlText w:val="%1)"/>
      <w:lvlJc w:val="left"/>
      <w:pPr>
        <w:ind w:left="964" w:hanging="360"/>
      </w:pPr>
      <w:rPr>
        <w:rFonts w:hint="default"/>
        <w:sz w:val="22"/>
      </w:rPr>
    </w:lvl>
    <w:lvl w:ilvl="1" w:tplc="04090019" w:tentative="1">
      <w:start w:val="1"/>
      <w:numFmt w:val="lowerLetter"/>
      <w:lvlText w:val="%2."/>
      <w:lvlJc w:val="left"/>
      <w:pPr>
        <w:ind w:left="1684" w:hanging="360"/>
      </w:pPr>
    </w:lvl>
    <w:lvl w:ilvl="2" w:tplc="0409001B" w:tentative="1">
      <w:start w:val="1"/>
      <w:numFmt w:val="lowerRoman"/>
      <w:lvlText w:val="%3."/>
      <w:lvlJc w:val="right"/>
      <w:pPr>
        <w:ind w:left="2404" w:hanging="180"/>
      </w:pPr>
    </w:lvl>
    <w:lvl w:ilvl="3" w:tplc="0409000F" w:tentative="1">
      <w:start w:val="1"/>
      <w:numFmt w:val="decimal"/>
      <w:lvlText w:val="%4."/>
      <w:lvlJc w:val="left"/>
      <w:pPr>
        <w:ind w:left="3124" w:hanging="360"/>
      </w:pPr>
    </w:lvl>
    <w:lvl w:ilvl="4" w:tplc="04090019" w:tentative="1">
      <w:start w:val="1"/>
      <w:numFmt w:val="lowerLetter"/>
      <w:lvlText w:val="%5."/>
      <w:lvlJc w:val="left"/>
      <w:pPr>
        <w:ind w:left="3844" w:hanging="360"/>
      </w:pPr>
    </w:lvl>
    <w:lvl w:ilvl="5" w:tplc="0409001B" w:tentative="1">
      <w:start w:val="1"/>
      <w:numFmt w:val="lowerRoman"/>
      <w:lvlText w:val="%6."/>
      <w:lvlJc w:val="right"/>
      <w:pPr>
        <w:ind w:left="4564" w:hanging="180"/>
      </w:pPr>
    </w:lvl>
    <w:lvl w:ilvl="6" w:tplc="0409000F" w:tentative="1">
      <w:start w:val="1"/>
      <w:numFmt w:val="decimal"/>
      <w:lvlText w:val="%7."/>
      <w:lvlJc w:val="left"/>
      <w:pPr>
        <w:ind w:left="5284" w:hanging="360"/>
      </w:pPr>
    </w:lvl>
    <w:lvl w:ilvl="7" w:tplc="04090019" w:tentative="1">
      <w:start w:val="1"/>
      <w:numFmt w:val="lowerLetter"/>
      <w:lvlText w:val="%8."/>
      <w:lvlJc w:val="left"/>
      <w:pPr>
        <w:ind w:left="6004" w:hanging="360"/>
      </w:pPr>
    </w:lvl>
    <w:lvl w:ilvl="8" w:tplc="0409001B" w:tentative="1">
      <w:start w:val="1"/>
      <w:numFmt w:val="lowerRoman"/>
      <w:lvlText w:val="%9."/>
      <w:lvlJc w:val="right"/>
      <w:pPr>
        <w:ind w:left="6724" w:hanging="180"/>
      </w:pPr>
    </w:lvl>
  </w:abstractNum>
  <w:abstractNum w:abstractNumId="11">
    <w:nsid w:val="1D404733"/>
    <w:multiLevelType w:val="hybridMultilevel"/>
    <w:tmpl w:val="902A40F2"/>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C30699"/>
    <w:multiLevelType w:val="hybridMultilevel"/>
    <w:tmpl w:val="AB148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374847"/>
    <w:multiLevelType w:val="hybridMultilevel"/>
    <w:tmpl w:val="6C906C44"/>
    <w:lvl w:ilvl="0" w:tplc="6088DA2C">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2053402A"/>
    <w:multiLevelType w:val="hybridMultilevel"/>
    <w:tmpl w:val="B2F2A0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21340BA1"/>
    <w:multiLevelType w:val="hybridMultilevel"/>
    <w:tmpl w:val="957AE5CE"/>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D32D52"/>
    <w:multiLevelType w:val="hybridMultilevel"/>
    <w:tmpl w:val="C3ECB0F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6B5744"/>
    <w:multiLevelType w:val="multilevel"/>
    <w:tmpl w:val="2B6B5744"/>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
    <w:nsid w:val="2D497D74"/>
    <w:multiLevelType w:val="hybridMultilevel"/>
    <w:tmpl w:val="30AEF41A"/>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6F0279"/>
    <w:multiLevelType w:val="hybridMultilevel"/>
    <w:tmpl w:val="D64A78BE"/>
    <w:lvl w:ilvl="0" w:tplc="84FE6F6A">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BF7986"/>
    <w:multiLevelType w:val="hybridMultilevel"/>
    <w:tmpl w:val="D1901792"/>
    <w:lvl w:ilvl="0" w:tplc="04180001">
      <w:start w:val="1"/>
      <w:numFmt w:val="bullet"/>
      <w:lvlText w:val=""/>
      <w:lvlJc w:val="left"/>
      <w:pPr>
        <w:ind w:left="840" w:hanging="360"/>
      </w:pPr>
      <w:rPr>
        <w:rFonts w:ascii="Symbol" w:hAnsi="Symbol" w:hint="default"/>
      </w:rPr>
    </w:lvl>
    <w:lvl w:ilvl="1" w:tplc="04180003" w:tentative="1">
      <w:start w:val="1"/>
      <w:numFmt w:val="bullet"/>
      <w:lvlText w:val="o"/>
      <w:lvlJc w:val="left"/>
      <w:pPr>
        <w:ind w:left="1560" w:hanging="360"/>
      </w:pPr>
      <w:rPr>
        <w:rFonts w:ascii="Courier New" w:hAnsi="Courier New" w:cs="Courier New" w:hint="default"/>
      </w:rPr>
    </w:lvl>
    <w:lvl w:ilvl="2" w:tplc="04180005" w:tentative="1">
      <w:start w:val="1"/>
      <w:numFmt w:val="bullet"/>
      <w:lvlText w:val=""/>
      <w:lvlJc w:val="left"/>
      <w:pPr>
        <w:ind w:left="2280" w:hanging="360"/>
      </w:pPr>
      <w:rPr>
        <w:rFonts w:ascii="Wingdings" w:hAnsi="Wingdings" w:hint="default"/>
      </w:rPr>
    </w:lvl>
    <w:lvl w:ilvl="3" w:tplc="04180001" w:tentative="1">
      <w:start w:val="1"/>
      <w:numFmt w:val="bullet"/>
      <w:lvlText w:val=""/>
      <w:lvlJc w:val="left"/>
      <w:pPr>
        <w:ind w:left="3000" w:hanging="360"/>
      </w:pPr>
      <w:rPr>
        <w:rFonts w:ascii="Symbol" w:hAnsi="Symbol" w:hint="default"/>
      </w:rPr>
    </w:lvl>
    <w:lvl w:ilvl="4" w:tplc="04180003" w:tentative="1">
      <w:start w:val="1"/>
      <w:numFmt w:val="bullet"/>
      <w:lvlText w:val="o"/>
      <w:lvlJc w:val="left"/>
      <w:pPr>
        <w:ind w:left="3720" w:hanging="360"/>
      </w:pPr>
      <w:rPr>
        <w:rFonts w:ascii="Courier New" w:hAnsi="Courier New" w:cs="Courier New" w:hint="default"/>
      </w:rPr>
    </w:lvl>
    <w:lvl w:ilvl="5" w:tplc="04180005" w:tentative="1">
      <w:start w:val="1"/>
      <w:numFmt w:val="bullet"/>
      <w:lvlText w:val=""/>
      <w:lvlJc w:val="left"/>
      <w:pPr>
        <w:ind w:left="4440" w:hanging="360"/>
      </w:pPr>
      <w:rPr>
        <w:rFonts w:ascii="Wingdings" w:hAnsi="Wingdings" w:hint="default"/>
      </w:rPr>
    </w:lvl>
    <w:lvl w:ilvl="6" w:tplc="04180001" w:tentative="1">
      <w:start w:val="1"/>
      <w:numFmt w:val="bullet"/>
      <w:lvlText w:val=""/>
      <w:lvlJc w:val="left"/>
      <w:pPr>
        <w:ind w:left="5160" w:hanging="360"/>
      </w:pPr>
      <w:rPr>
        <w:rFonts w:ascii="Symbol" w:hAnsi="Symbol" w:hint="default"/>
      </w:rPr>
    </w:lvl>
    <w:lvl w:ilvl="7" w:tplc="04180003" w:tentative="1">
      <w:start w:val="1"/>
      <w:numFmt w:val="bullet"/>
      <w:lvlText w:val="o"/>
      <w:lvlJc w:val="left"/>
      <w:pPr>
        <w:ind w:left="5880" w:hanging="360"/>
      </w:pPr>
      <w:rPr>
        <w:rFonts w:ascii="Courier New" w:hAnsi="Courier New" w:cs="Courier New" w:hint="default"/>
      </w:rPr>
    </w:lvl>
    <w:lvl w:ilvl="8" w:tplc="04180005" w:tentative="1">
      <w:start w:val="1"/>
      <w:numFmt w:val="bullet"/>
      <w:lvlText w:val=""/>
      <w:lvlJc w:val="left"/>
      <w:pPr>
        <w:ind w:left="6600" w:hanging="360"/>
      </w:pPr>
      <w:rPr>
        <w:rFonts w:ascii="Wingdings" w:hAnsi="Wingdings" w:hint="default"/>
      </w:rPr>
    </w:lvl>
  </w:abstractNum>
  <w:abstractNum w:abstractNumId="21">
    <w:nsid w:val="3F961E3E"/>
    <w:multiLevelType w:val="hybridMultilevel"/>
    <w:tmpl w:val="F752CD34"/>
    <w:lvl w:ilvl="0" w:tplc="4C04A4BA">
      <w:start w:val="5"/>
      <w:numFmt w:val="bullet"/>
      <w:lvlText w:val="-"/>
      <w:lvlJc w:val="left"/>
      <w:pPr>
        <w:ind w:left="964" w:hanging="360"/>
      </w:pPr>
      <w:rPr>
        <w:rFonts w:ascii="Trebuchet MS" w:eastAsia="Trebuchet MS" w:hAnsi="Trebuchet MS" w:cs="Trebuchet MS" w:hint="default"/>
        <w:b/>
      </w:rPr>
    </w:lvl>
    <w:lvl w:ilvl="1" w:tplc="04090003" w:tentative="1">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22">
    <w:nsid w:val="41FA5587"/>
    <w:multiLevelType w:val="hybridMultilevel"/>
    <w:tmpl w:val="C980DB7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45D36A68"/>
    <w:multiLevelType w:val="multilevel"/>
    <w:tmpl w:val="45D36A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4">
    <w:nsid w:val="47111FFF"/>
    <w:multiLevelType w:val="hybridMultilevel"/>
    <w:tmpl w:val="6426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790174F"/>
    <w:multiLevelType w:val="hybridMultilevel"/>
    <w:tmpl w:val="E1D8E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00301F"/>
    <w:multiLevelType w:val="hybridMultilevel"/>
    <w:tmpl w:val="6FDCDC40"/>
    <w:lvl w:ilvl="0" w:tplc="69E86210">
      <w:start w:val="5"/>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0328CA"/>
    <w:multiLevelType w:val="multilevel"/>
    <w:tmpl w:val="4D0328C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nsid w:val="4ED4500D"/>
    <w:multiLevelType w:val="hybridMultilevel"/>
    <w:tmpl w:val="85FCB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nsid w:val="511D1D73"/>
    <w:multiLevelType w:val="hybridMultilevel"/>
    <w:tmpl w:val="E4F65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EB37C7"/>
    <w:multiLevelType w:val="hybridMultilevel"/>
    <w:tmpl w:val="11DC91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nsid w:val="5545038D"/>
    <w:multiLevelType w:val="hybridMultilevel"/>
    <w:tmpl w:val="D83E542A"/>
    <w:lvl w:ilvl="0" w:tplc="CD1EB400">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583E139D"/>
    <w:multiLevelType w:val="hybridMultilevel"/>
    <w:tmpl w:val="9C888D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6F4D2A"/>
    <w:multiLevelType w:val="hybridMultilevel"/>
    <w:tmpl w:val="F19C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CD7C4A"/>
    <w:multiLevelType w:val="multilevel"/>
    <w:tmpl w:val="5CCD7C4A"/>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6">
    <w:nsid w:val="61734D25"/>
    <w:multiLevelType w:val="hybridMultilevel"/>
    <w:tmpl w:val="B2445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1E55A2E"/>
    <w:multiLevelType w:val="hybridMultilevel"/>
    <w:tmpl w:val="C86C86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633122A5"/>
    <w:multiLevelType w:val="multilevel"/>
    <w:tmpl w:val="633122A5"/>
    <w:lvl w:ilvl="0">
      <w:start w:val="1"/>
      <w:numFmt w:val="bullet"/>
      <w:lvlText w:val=""/>
      <w:lvlJc w:val="left"/>
      <w:pPr>
        <w:ind w:left="360" w:hanging="360"/>
      </w:pPr>
      <w:rPr>
        <w:rFonts w:ascii="Symbol" w:hAnsi="Symbol" w:hint="default"/>
      </w:rPr>
    </w:lvl>
    <w:lvl w:ilvl="1">
      <w:numFmt w:val="bullet"/>
      <w:lvlText w:val="-"/>
      <w:lvlJc w:val="left"/>
      <w:pPr>
        <w:ind w:left="1080" w:hanging="360"/>
      </w:pPr>
      <w:rPr>
        <w:rFonts w:ascii="Trebuchet MS" w:eastAsia="Times New Roman" w:hAnsi="Trebuchet MS"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9">
    <w:nsid w:val="63F50680"/>
    <w:multiLevelType w:val="hybridMultilevel"/>
    <w:tmpl w:val="52D65036"/>
    <w:lvl w:ilvl="0" w:tplc="A97C7022">
      <w:start w:val="7"/>
      <w:numFmt w:val="bullet"/>
      <w:lvlText w:val="-"/>
      <w:lvlJc w:val="left"/>
      <w:pPr>
        <w:ind w:left="720" w:hanging="360"/>
      </w:pPr>
      <w:rPr>
        <w:rFonts w:ascii="Trebuchet MS" w:eastAsiaTheme="minorHAnsi" w:hAnsi="Trebuchet MS"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nsid w:val="6A7E44C8"/>
    <w:multiLevelType w:val="multilevel"/>
    <w:tmpl w:val="6A7E44C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1">
    <w:nsid w:val="6B805CEA"/>
    <w:multiLevelType w:val="hybridMultilevel"/>
    <w:tmpl w:val="935E16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3">
    <w:nsid w:val="6C925D47"/>
    <w:multiLevelType w:val="hybridMultilevel"/>
    <w:tmpl w:val="BFFE0250"/>
    <w:lvl w:ilvl="0" w:tplc="A4DAD018">
      <w:start w:val="1"/>
      <w:numFmt w:val="lowerLetter"/>
      <w:lvlText w:val="(%1)"/>
      <w:lvlJc w:val="left"/>
      <w:pPr>
        <w:ind w:left="432" w:hanging="360"/>
      </w:pPr>
      <w:rPr>
        <w:rFonts w:hint="default"/>
      </w:rPr>
    </w:lvl>
    <w:lvl w:ilvl="1" w:tplc="04180019" w:tentative="1">
      <w:start w:val="1"/>
      <w:numFmt w:val="lowerLetter"/>
      <w:lvlText w:val="%2."/>
      <w:lvlJc w:val="left"/>
      <w:pPr>
        <w:ind w:left="1152" w:hanging="360"/>
      </w:pPr>
    </w:lvl>
    <w:lvl w:ilvl="2" w:tplc="0418001B" w:tentative="1">
      <w:start w:val="1"/>
      <w:numFmt w:val="lowerRoman"/>
      <w:lvlText w:val="%3."/>
      <w:lvlJc w:val="right"/>
      <w:pPr>
        <w:ind w:left="1872" w:hanging="180"/>
      </w:pPr>
    </w:lvl>
    <w:lvl w:ilvl="3" w:tplc="0418000F" w:tentative="1">
      <w:start w:val="1"/>
      <w:numFmt w:val="decimal"/>
      <w:lvlText w:val="%4."/>
      <w:lvlJc w:val="left"/>
      <w:pPr>
        <w:ind w:left="2592" w:hanging="360"/>
      </w:pPr>
    </w:lvl>
    <w:lvl w:ilvl="4" w:tplc="04180019" w:tentative="1">
      <w:start w:val="1"/>
      <w:numFmt w:val="lowerLetter"/>
      <w:lvlText w:val="%5."/>
      <w:lvlJc w:val="left"/>
      <w:pPr>
        <w:ind w:left="3312" w:hanging="360"/>
      </w:pPr>
    </w:lvl>
    <w:lvl w:ilvl="5" w:tplc="0418001B" w:tentative="1">
      <w:start w:val="1"/>
      <w:numFmt w:val="lowerRoman"/>
      <w:lvlText w:val="%6."/>
      <w:lvlJc w:val="right"/>
      <w:pPr>
        <w:ind w:left="4032" w:hanging="180"/>
      </w:pPr>
    </w:lvl>
    <w:lvl w:ilvl="6" w:tplc="0418000F" w:tentative="1">
      <w:start w:val="1"/>
      <w:numFmt w:val="decimal"/>
      <w:lvlText w:val="%7."/>
      <w:lvlJc w:val="left"/>
      <w:pPr>
        <w:ind w:left="4752" w:hanging="360"/>
      </w:pPr>
    </w:lvl>
    <w:lvl w:ilvl="7" w:tplc="04180019" w:tentative="1">
      <w:start w:val="1"/>
      <w:numFmt w:val="lowerLetter"/>
      <w:lvlText w:val="%8."/>
      <w:lvlJc w:val="left"/>
      <w:pPr>
        <w:ind w:left="5472" w:hanging="360"/>
      </w:pPr>
    </w:lvl>
    <w:lvl w:ilvl="8" w:tplc="0418001B" w:tentative="1">
      <w:start w:val="1"/>
      <w:numFmt w:val="lowerRoman"/>
      <w:lvlText w:val="%9."/>
      <w:lvlJc w:val="right"/>
      <w:pPr>
        <w:ind w:left="6192" w:hanging="180"/>
      </w:pPr>
    </w:lvl>
  </w:abstractNum>
  <w:abstractNum w:abstractNumId="44">
    <w:nsid w:val="6F2F22E3"/>
    <w:multiLevelType w:val="hybridMultilevel"/>
    <w:tmpl w:val="512C7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471974"/>
    <w:multiLevelType w:val="hybridMultilevel"/>
    <w:tmpl w:val="8E9A0D44"/>
    <w:lvl w:ilvl="0" w:tplc="1C28A03C">
      <w:start w:val="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B4902A6"/>
    <w:multiLevelType w:val="multilevel"/>
    <w:tmpl w:val="7B4902A6"/>
    <w:lvl w:ilvl="0">
      <w:numFmt w:val="bullet"/>
      <w:lvlText w:val="•"/>
      <w:lvlJc w:val="left"/>
      <w:pPr>
        <w:ind w:left="720" w:hanging="360"/>
      </w:pPr>
      <w:rPr>
        <w:rFonts w:ascii="Trebuchet MS" w:eastAsia="Times New Roman" w:hAnsi="Trebuchet M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nsid w:val="7E8054E0"/>
    <w:multiLevelType w:val="hybridMultilevel"/>
    <w:tmpl w:val="DEDAE8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nsid w:val="7F8601CB"/>
    <w:multiLevelType w:val="hybridMultilevel"/>
    <w:tmpl w:val="FE5E1F5C"/>
    <w:lvl w:ilvl="0" w:tplc="6F208218">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45"/>
  </w:num>
  <w:num w:numId="3">
    <w:abstractNumId w:val="48"/>
  </w:num>
  <w:num w:numId="4">
    <w:abstractNumId w:val="18"/>
  </w:num>
  <w:num w:numId="5">
    <w:abstractNumId w:val="15"/>
  </w:num>
  <w:num w:numId="6">
    <w:abstractNumId w:val="11"/>
  </w:num>
  <w:num w:numId="7">
    <w:abstractNumId w:val="3"/>
  </w:num>
  <w:num w:numId="8">
    <w:abstractNumId w:val="0"/>
  </w:num>
  <w:num w:numId="9">
    <w:abstractNumId w:val="35"/>
  </w:num>
  <w:num w:numId="10">
    <w:abstractNumId w:val="42"/>
  </w:num>
  <w:num w:numId="11">
    <w:abstractNumId w:val="29"/>
  </w:num>
  <w:num w:numId="12">
    <w:abstractNumId w:val="4"/>
  </w:num>
  <w:num w:numId="13">
    <w:abstractNumId w:val="23"/>
  </w:num>
  <w:num w:numId="14">
    <w:abstractNumId w:val="7"/>
  </w:num>
  <w:num w:numId="15">
    <w:abstractNumId w:val="6"/>
  </w:num>
  <w:num w:numId="16">
    <w:abstractNumId w:val="26"/>
  </w:num>
  <w:num w:numId="17">
    <w:abstractNumId w:val="21"/>
  </w:num>
  <w:num w:numId="18">
    <w:abstractNumId w:val="16"/>
  </w:num>
  <w:num w:numId="19">
    <w:abstractNumId w:val="41"/>
  </w:num>
  <w:num w:numId="20">
    <w:abstractNumId w:val="1"/>
  </w:num>
  <w:num w:numId="21">
    <w:abstractNumId w:val="19"/>
  </w:num>
  <w:num w:numId="22">
    <w:abstractNumId w:val="36"/>
  </w:num>
  <w:num w:numId="23">
    <w:abstractNumId w:val="10"/>
  </w:num>
  <w:num w:numId="24">
    <w:abstractNumId w:val="33"/>
  </w:num>
  <w:num w:numId="25">
    <w:abstractNumId w:val="32"/>
  </w:num>
  <w:num w:numId="26">
    <w:abstractNumId w:val="43"/>
  </w:num>
  <w:num w:numId="27">
    <w:abstractNumId w:val="39"/>
  </w:num>
  <w:num w:numId="28">
    <w:abstractNumId w:val="24"/>
  </w:num>
  <w:num w:numId="29">
    <w:abstractNumId w:val="30"/>
  </w:num>
  <w:num w:numId="30">
    <w:abstractNumId w:val="5"/>
  </w:num>
  <w:num w:numId="31">
    <w:abstractNumId w:val="8"/>
  </w:num>
  <w:num w:numId="32">
    <w:abstractNumId w:val="27"/>
  </w:num>
  <w:num w:numId="33">
    <w:abstractNumId w:val="17"/>
  </w:num>
  <w:num w:numId="34">
    <w:abstractNumId w:val="40"/>
  </w:num>
  <w:num w:numId="35">
    <w:abstractNumId w:val="38"/>
  </w:num>
  <w:num w:numId="36">
    <w:abstractNumId w:val="46"/>
  </w:num>
  <w:num w:numId="37">
    <w:abstractNumId w:val="31"/>
  </w:num>
  <w:num w:numId="38">
    <w:abstractNumId w:val="22"/>
  </w:num>
  <w:num w:numId="39">
    <w:abstractNumId w:val="14"/>
  </w:num>
  <w:num w:numId="40">
    <w:abstractNumId w:val="37"/>
  </w:num>
  <w:num w:numId="41">
    <w:abstractNumId w:val="20"/>
  </w:num>
  <w:num w:numId="42">
    <w:abstractNumId w:val="12"/>
  </w:num>
  <w:num w:numId="43">
    <w:abstractNumId w:val="2"/>
  </w:num>
  <w:num w:numId="44">
    <w:abstractNumId w:val="25"/>
  </w:num>
  <w:num w:numId="45">
    <w:abstractNumId w:val="9"/>
  </w:num>
  <w:num w:numId="46">
    <w:abstractNumId w:val="47"/>
  </w:num>
  <w:num w:numId="47">
    <w:abstractNumId w:val="34"/>
  </w:num>
  <w:num w:numId="48">
    <w:abstractNumId w:val="28"/>
  </w:num>
  <w:num w:numId="49">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8634A"/>
    <w:rsid w:val="0001600E"/>
    <w:rsid w:val="000329D6"/>
    <w:rsid w:val="00032EF1"/>
    <w:rsid w:val="000368DB"/>
    <w:rsid w:val="000802BC"/>
    <w:rsid w:val="000D125F"/>
    <w:rsid w:val="000D5CFB"/>
    <w:rsid w:val="000F63C4"/>
    <w:rsid w:val="00112406"/>
    <w:rsid w:val="00127EE3"/>
    <w:rsid w:val="00137399"/>
    <w:rsid w:val="001813CF"/>
    <w:rsid w:val="00186B9D"/>
    <w:rsid w:val="00191F47"/>
    <w:rsid w:val="001C6C34"/>
    <w:rsid w:val="001D1A2D"/>
    <w:rsid w:val="001E6E33"/>
    <w:rsid w:val="00213FFA"/>
    <w:rsid w:val="002218B6"/>
    <w:rsid w:val="0022717E"/>
    <w:rsid w:val="0023291B"/>
    <w:rsid w:val="00233078"/>
    <w:rsid w:val="00255491"/>
    <w:rsid w:val="00255732"/>
    <w:rsid w:val="002751C7"/>
    <w:rsid w:val="002861FA"/>
    <w:rsid w:val="00297BF5"/>
    <w:rsid w:val="00297C86"/>
    <w:rsid w:val="002A2779"/>
    <w:rsid w:val="002A419E"/>
    <w:rsid w:val="002B2E1E"/>
    <w:rsid w:val="002B5DF4"/>
    <w:rsid w:val="002E34C8"/>
    <w:rsid w:val="002F75A7"/>
    <w:rsid w:val="00326811"/>
    <w:rsid w:val="00351556"/>
    <w:rsid w:val="00370A62"/>
    <w:rsid w:val="00373038"/>
    <w:rsid w:val="003807C7"/>
    <w:rsid w:val="00384199"/>
    <w:rsid w:val="0038604C"/>
    <w:rsid w:val="00392153"/>
    <w:rsid w:val="003951D9"/>
    <w:rsid w:val="00396F3F"/>
    <w:rsid w:val="003C1E96"/>
    <w:rsid w:val="003E345D"/>
    <w:rsid w:val="003E51AB"/>
    <w:rsid w:val="00455D45"/>
    <w:rsid w:val="004576BF"/>
    <w:rsid w:val="00462523"/>
    <w:rsid w:val="00472827"/>
    <w:rsid w:val="004814D8"/>
    <w:rsid w:val="00490427"/>
    <w:rsid w:val="00490BD8"/>
    <w:rsid w:val="00497C81"/>
    <w:rsid w:val="004C0C97"/>
    <w:rsid w:val="004E42CD"/>
    <w:rsid w:val="005136E9"/>
    <w:rsid w:val="00517370"/>
    <w:rsid w:val="005224F5"/>
    <w:rsid w:val="00524DE1"/>
    <w:rsid w:val="005434D5"/>
    <w:rsid w:val="00546AE8"/>
    <w:rsid w:val="0055039D"/>
    <w:rsid w:val="00553229"/>
    <w:rsid w:val="00586F22"/>
    <w:rsid w:val="00597131"/>
    <w:rsid w:val="0059766E"/>
    <w:rsid w:val="005A6804"/>
    <w:rsid w:val="005C6E07"/>
    <w:rsid w:val="005F05AC"/>
    <w:rsid w:val="005F17B6"/>
    <w:rsid w:val="006168F2"/>
    <w:rsid w:val="006228AE"/>
    <w:rsid w:val="00627950"/>
    <w:rsid w:val="00644E5C"/>
    <w:rsid w:val="00660D35"/>
    <w:rsid w:val="0066519A"/>
    <w:rsid w:val="00666846"/>
    <w:rsid w:val="00671374"/>
    <w:rsid w:val="00696C00"/>
    <w:rsid w:val="006A2551"/>
    <w:rsid w:val="006A2B9F"/>
    <w:rsid w:val="006D2AF5"/>
    <w:rsid w:val="006D4E49"/>
    <w:rsid w:val="006E1699"/>
    <w:rsid w:val="006F0B4D"/>
    <w:rsid w:val="00702FC0"/>
    <w:rsid w:val="00704B90"/>
    <w:rsid w:val="00710665"/>
    <w:rsid w:val="007108C1"/>
    <w:rsid w:val="0071320D"/>
    <w:rsid w:val="00713573"/>
    <w:rsid w:val="007161CA"/>
    <w:rsid w:val="00731E40"/>
    <w:rsid w:val="007706F8"/>
    <w:rsid w:val="0079116F"/>
    <w:rsid w:val="00794311"/>
    <w:rsid w:val="007A6DAF"/>
    <w:rsid w:val="007A784B"/>
    <w:rsid w:val="007B13F0"/>
    <w:rsid w:val="007B23D4"/>
    <w:rsid w:val="007C0162"/>
    <w:rsid w:val="007C2C48"/>
    <w:rsid w:val="007C43D9"/>
    <w:rsid w:val="007D78BF"/>
    <w:rsid w:val="007E2593"/>
    <w:rsid w:val="007E3806"/>
    <w:rsid w:val="007F1D9D"/>
    <w:rsid w:val="00812601"/>
    <w:rsid w:val="008245BE"/>
    <w:rsid w:val="00835C9E"/>
    <w:rsid w:val="0083784C"/>
    <w:rsid w:val="0085043F"/>
    <w:rsid w:val="00860A9A"/>
    <w:rsid w:val="00865C30"/>
    <w:rsid w:val="0087036B"/>
    <w:rsid w:val="0088754C"/>
    <w:rsid w:val="008A3F2A"/>
    <w:rsid w:val="008A7683"/>
    <w:rsid w:val="008C3E70"/>
    <w:rsid w:val="008C6535"/>
    <w:rsid w:val="008D0773"/>
    <w:rsid w:val="008D7558"/>
    <w:rsid w:val="00912269"/>
    <w:rsid w:val="00923004"/>
    <w:rsid w:val="0092305E"/>
    <w:rsid w:val="00923B69"/>
    <w:rsid w:val="00950957"/>
    <w:rsid w:val="00971114"/>
    <w:rsid w:val="00972049"/>
    <w:rsid w:val="00976177"/>
    <w:rsid w:val="00991807"/>
    <w:rsid w:val="009A1225"/>
    <w:rsid w:val="009B002C"/>
    <w:rsid w:val="009B1A31"/>
    <w:rsid w:val="009B7ECD"/>
    <w:rsid w:val="009D7039"/>
    <w:rsid w:val="009E4225"/>
    <w:rsid w:val="009F2AC2"/>
    <w:rsid w:val="00A0479F"/>
    <w:rsid w:val="00A10C76"/>
    <w:rsid w:val="00A35717"/>
    <w:rsid w:val="00A47377"/>
    <w:rsid w:val="00A849E5"/>
    <w:rsid w:val="00A851C0"/>
    <w:rsid w:val="00AA3FBB"/>
    <w:rsid w:val="00AA492A"/>
    <w:rsid w:val="00AE359E"/>
    <w:rsid w:val="00B1225B"/>
    <w:rsid w:val="00B23A0F"/>
    <w:rsid w:val="00B31C9A"/>
    <w:rsid w:val="00B43542"/>
    <w:rsid w:val="00B774E9"/>
    <w:rsid w:val="00B778BD"/>
    <w:rsid w:val="00B823C7"/>
    <w:rsid w:val="00B8634A"/>
    <w:rsid w:val="00B91096"/>
    <w:rsid w:val="00BA5CC7"/>
    <w:rsid w:val="00BA78D3"/>
    <w:rsid w:val="00BB2746"/>
    <w:rsid w:val="00BC10E4"/>
    <w:rsid w:val="00BC21C6"/>
    <w:rsid w:val="00BD28B5"/>
    <w:rsid w:val="00BD792E"/>
    <w:rsid w:val="00BE15D2"/>
    <w:rsid w:val="00BE589F"/>
    <w:rsid w:val="00BE7446"/>
    <w:rsid w:val="00C00464"/>
    <w:rsid w:val="00C073B0"/>
    <w:rsid w:val="00C15BFD"/>
    <w:rsid w:val="00C323CA"/>
    <w:rsid w:val="00C42369"/>
    <w:rsid w:val="00C440D4"/>
    <w:rsid w:val="00C47F22"/>
    <w:rsid w:val="00C52539"/>
    <w:rsid w:val="00C575C3"/>
    <w:rsid w:val="00CA6946"/>
    <w:rsid w:val="00CB08AE"/>
    <w:rsid w:val="00CF05EE"/>
    <w:rsid w:val="00CF5EAC"/>
    <w:rsid w:val="00D0240E"/>
    <w:rsid w:val="00D21B72"/>
    <w:rsid w:val="00D2527A"/>
    <w:rsid w:val="00D32813"/>
    <w:rsid w:val="00D41133"/>
    <w:rsid w:val="00D53631"/>
    <w:rsid w:val="00D56774"/>
    <w:rsid w:val="00D72174"/>
    <w:rsid w:val="00D73DAE"/>
    <w:rsid w:val="00D8626C"/>
    <w:rsid w:val="00D90E79"/>
    <w:rsid w:val="00D92C5F"/>
    <w:rsid w:val="00E03E07"/>
    <w:rsid w:val="00E07E55"/>
    <w:rsid w:val="00E10051"/>
    <w:rsid w:val="00E124B3"/>
    <w:rsid w:val="00E256E6"/>
    <w:rsid w:val="00E269A7"/>
    <w:rsid w:val="00E37E72"/>
    <w:rsid w:val="00E57AF8"/>
    <w:rsid w:val="00E60126"/>
    <w:rsid w:val="00E83EE2"/>
    <w:rsid w:val="00E95652"/>
    <w:rsid w:val="00EB2977"/>
    <w:rsid w:val="00F01F1B"/>
    <w:rsid w:val="00F16789"/>
    <w:rsid w:val="00F23A25"/>
    <w:rsid w:val="00F24163"/>
    <w:rsid w:val="00F27268"/>
    <w:rsid w:val="00F37B27"/>
    <w:rsid w:val="00F400FC"/>
    <w:rsid w:val="00F420E8"/>
    <w:rsid w:val="00F62A3B"/>
    <w:rsid w:val="00F81974"/>
    <w:rsid w:val="00FA475E"/>
    <w:rsid w:val="00FC2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31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2B2E1E"/>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2B2E1E"/>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2B2E1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2B2E1E"/>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2B2E1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2B2E1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2B2E1E"/>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2B2E1E"/>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2B2E1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4311"/>
    <w:pPr>
      <w:tabs>
        <w:tab w:val="center" w:pos="4680"/>
        <w:tab w:val="right" w:pos="9360"/>
      </w:tabs>
    </w:pPr>
  </w:style>
  <w:style w:type="character" w:customStyle="1" w:styleId="HeaderChar">
    <w:name w:val="Header Char"/>
    <w:basedOn w:val="DefaultParagraphFont"/>
    <w:link w:val="Header"/>
    <w:uiPriority w:val="99"/>
    <w:semiHidden/>
    <w:rsid w:val="00794311"/>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794311"/>
    <w:pPr>
      <w:tabs>
        <w:tab w:val="center" w:pos="4680"/>
        <w:tab w:val="right" w:pos="9360"/>
      </w:tabs>
    </w:pPr>
  </w:style>
  <w:style w:type="character" w:customStyle="1" w:styleId="FooterChar">
    <w:name w:val="Footer Char"/>
    <w:basedOn w:val="DefaultParagraphFont"/>
    <w:link w:val="Footer"/>
    <w:uiPriority w:val="99"/>
    <w:semiHidden/>
    <w:rsid w:val="00794311"/>
    <w:rPr>
      <w:rFonts w:ascii="Times New Roman" w:eastAsia="Times New Roman" w:hAnsi="Times New Roman" w:cs="Times New Roman"/>
      <w:sz w:val="20"/>
      <w:szCs w:val="20"/>
    </w:rPr>
  </w:style>
  <w:style w:type="paragraph" w:styleId="ListParagraph">
    <w:name w:val="List Paragraph"/>
    <w:basedOn w:val="Normal"/>
    <w:uiPriority w:val="34"/>
    <w:qFormat/>
    <w:rsid w:val="006A2551"/>
    <w:pPr>
      <w:ind w:left="720"/>
      <w:contextualSpacing/>
    </w:pPr>
  </w:style>
  <w:style w:type="table" w:styleId="TableGrid">
    <w:name w:val="Table Grid"/>
    <w:basedOn w:val="TableNormal"/>
    <w:uiPriority w:val="59"/>
    <w:rsid w:val="00E07E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9A1225"/>
    <w:rPr>
      <w:rFonts w:ascii="MS Sans Serif" w:hAnsi="MS Sans Serif"/>
      <w:noProof/>
    </w:rPr>
  </w:style>
  <w:style w:type="character" w:customStyle="1" w:styleId="FootnoteTextChar">
    <w:name w:val="Footnote Text Char"/>
    <w:basedOn w:val="DefaultParagraphFont"/>
    <w:link w:val="FootnoteText"/>
    <w:uiPriority w:val="99"/>
    <w:semiHidden/>
    <w:rsid w:val="009A1225"/>
    <w:rPr>
      <w:rFonts w:ascii="MS Sans Serif" w:eastAsia="Times New Roman" w:hAnsi="MS Sans Serif" w:cs="Times New Roman"/>
      <w:noProof/>
      <w:sz w:val="20"/>
      <w:szCs w:val="20"/>
    </w:rPr>
  </w:style>
  <w:style w:type="character" w:styleId="FootnoteReference">
    <w:name w:val="footnote reference"/>
    <w:uiPriority w:val="99"/>
    <w:semiHidden/>
    <w:unhideWhenUsed/>
    <w:rsid w:val="009A1225"/>
    <w:rPr>
      <w:vertAlign w:val="superscript"/>
    </w:rPr>
  </w:style>
  <w:style w:type="character" w:customStyle="1" w:styleId="Heading1Char">
    <w:name w:val="Heading 1 Char"/>
    <w:basedOn w:val="DefaultParagraphFont"/>
    <w:link w:val="Heading1"/>
    <w:uiPriority w:val="9"/>
    <w:rsid w:val="002B2E1E"/>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B2E1E"/>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B2E1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B2E1E"/>
    <w:rPr>
      <w:rFonts w:eastAsiaTheme="minorEastAsia"/>
      <w:b/>
      <w:bCs/>
      <w:sz w:val="28"/>
      <w:szCs w:val="28"/>
    </w:rPr>
  </w:style>
  <w:style w:type="character" w:customStyle="1" w:styleId="Heading5Char">
    <w:name w:val="Heading 5 Char"/>
    <w:basedOn w:val="DefaultParagraphFont"/>
    <w:link w:val="Heading5"/>
    <w:uiPriority w:val="9"/>
    <w:semiHidden/>
    <w:rsid w:val="002B2E1E"/>
    <w:rPr>
      <w:rFonts w:eastAsiaTheme="minorEastAsia"/>
      <w:b/>
      <w:bCs/>
      <w:i/>
      <w:iCs/>
      <w:sz w:val="26"/>
      <w:szCs w:val="26"/>
    </w:rPr>
  </w:style>
  <w:style w:type="character" w:customStyle="1" w:styleId="Heading6Char">
    <w:name w:val="Heading 6 Char"/>
    <w:basedOn w:val="DefaultParagraphFont"/>
    <w:link w:val="Heading6"/>
    <w:rsid w:val="002B2E1E"/>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2B2E1E"/>
    <w:rPr>
      <w:rFonts w:eastAsiaTheme="minorEastAsia"/>
      <w:sz w:val="24"/>
      <w:szCs w:val="24"/>
    </w:rPr>
  </w:style>
  <w:style w:type="character" w:customStyle="1" w:styleId="Heading8Char">
    <w:name w:val="Heading 8 Char"/>
    <w:basedOn w:val="DefaultParagraphFont"/>
    <w:link w:val="Heading8"/>
    <w:uiPriority w:val="9"/>
    <w:semiHidden/>
    <w:rsid w:val="002B2E1E"/>
    <w:rPr>
      <w:rFonts w:eastAsiaTheme="minorEastAsia"/>
      <w:i/>
      <w:iCs/>
      <w:sz w:val="24"/>
      <w:szCs w:val="24"/>
    </w:rPr>
  </w:style>
  <w:style w:type="character" w:customStyle="1" w:styleId="Heading9Char">
    <w:name w:val="Heading 9 Char"/>
    <w:basedOn w:val="DefaultParagraphFont"/>
    <w:link w:val="Heading9"/>
    <w:uiPriority w:val="9"/>
    <w:semiHidden/>
    <w:rsid w:val="002B2E1E"/>
    <w:rPr>
      <w:rFonts w:asciiTheme="majorHAnsi" w:eastAsiaTheme="majorEastAsia" w:hAnsiTheme="majorHAnsi" w:cstheme="majorBidi"/>
    </w:rPr>
  </w:style>
  <w:style w:type="paragraph" w:customStyle="1" w:styleId="Default">
    <w:name w:val="Default"/>
    <w:rsid w:val="009B7ECD"/>
    <w:pPr>
      <w:autoSpaceDE w:val="0"/>
      <w:autoSpaceDN w:val="0"/>
      <w:adjustRightInd w:val="0"/>
      <w:spacing w:after="0" w:line="240" w:lineRule="auto"/>
    </w:pPr>
    <w:rPr>
      <w:rFonts w:ascii="Trebuchet MS" w:eastAsia="Calibri" w:hAnsi="Trebuchet MS" w:cs="Trebuchet MS"/>
      <w:color w:val="000000"/>
      <w:sz w:val="24"/>
      <w:szCs w:val="24"/>
    </w:rPr>
  </w:style>
  <w:style w:type="character" w:customStyle="1" w:styleId="apple-converted-space">
    <w:name w:val="apple-converted-space"/>
    <w:basedOn w:val="DefaultParagraphFont"/>
    <w:rsid w:val="009B7ECD"/>
  </w:style>
  <w:style w:type="paragraph" w:styleId="NormalWeb">
    <w:name w:val="Normal (Web)"/>
    <w:basedOn w:val="Normal"/>
    <w:uiPriority w:val="99"/>
    <w:semiHidden/>
    <w:unhideWhenUsed/>
    <w:rsid w:val="009B7ECD"/>
    <w:pPr>
      <w:spacing w:before="100" w:beforeAutospacing="1" w:after="100" w:afterAutospacing="1"/>
    </w:pPr>
    <w:rPr>
      <w:sz w:val="24"/>
      <w:szCs w:val="24"/>
    </w:rPr>
  </w:style>
  <w:style w:type="character" w:styleId="Emphasis">
    <w:name w:val="Emphasis"/>
    <w:basedOn w:val="DefaultParagraphFont"/>
    <w:uiPriority w:val="20"/>
    <w:qFormat/>
    <w:rsid w:val="009B7ECD"/>
    <w:rPr>
      <w:i/>
      <w:iCs/>
    </w:rPr>
  </w:style>
  <w:style w:type="paragraph" w:customStyle="1" w:styleId="CM1">
    <w:name w:val="CM1"/>
    <w:basedOn w:val="Default"/>
    <w:next w:val="Default"/>
    <w:uiPriority w:val="99"/>
    <w:rsid w:val="008A7683"/>
    <w:rPr>
      <w:rFonts w:ascii="EUAlbertina" w:eastAsiaTheme="minorHAnsi" w:hAnsi="EUAlbertina"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40231">
      <w:bodyDiv w:val="1"/>
      <w:marLeft w:val="0"/>
      <w:marRight w:val="0"/>
      <w:marTop w:val="0"/>
      <w:marBottom w:val="0"/>
      <w:divBdr>
        <w:top w:val="none" w:sz="0" w:space="0" w:color="auto"/>
        <w:left w:val="none" w:sz="0" w:space="0" w:color="auto"/>
        <w:bottom w:val="none" w:sz="0" w:space="0" w:color="auto"/>
        <w:right w:val="none" w:sz="0" w:space="0" w:color="auto"/>
      </w:divBdr>
    </w:div>
    <w:div w:id="298262978">
      <w:bodyDiv w:val="1"/>
      <w:marLeft w:val="0"/>
      <w:marRight w:val="0"/>
      <w:marTop w:val="0"/>
      <w:marBottom w:val="0"/>
      <w:divBdr>
        <w:top w:val="none" w:sz="0" w:space="0" w:color="auto"/>
        <w:left w:val="none" w:sz="0" w:space="0" w:color="auto"/>
        <w:bottom w:val="none" w:sz="0" w:space="0" w:color="auto"/>
        <w:right w:val="none" w:sz="0" w:space="0" w:color="auto"/>
      </w:divBdr>
    </w:div>
    <w:div w:id="17472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9A8D5-E9A0-4EF9-B287-D6DF8DF40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2835</Words>
  <Characters>16448</Characters>
  <Application>Microsoft Office Word</Application>
  <DocSecurity>0</DocSecurity>
  <Lines>137</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Consultanta Asus</dc:creator>
  <cp:lastModifiedBy>GAL-01</cp:lastModifiedBy>
  <cp:revision>7</cp:revision>
  <cp:lastPrinted>2016-04-01T12:43:00Z</cp:lastPrinted>
  <dcterms:created xsi:type="dcterms:W3CDTF">2016-04-08T20:54:00Z</dcterms:created>
  <dcterms:modified xsi:type="dcterms:W3CDTF">2017-02-15T13:28:00Z</dcterms:modified>
</cp:coreProperties>
</file>