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B4DFF" w14:textId="77777777" w:rsidR="00F1725C" w:rsidRDefault="00F1725C" w:rsidP="00C9269A">
      <w:pPr>
        <w:spacing w:line="276" w:lineRule="auto"/>
        <w:jc w:val="center"/>
        <w:rPr>
          <w:rFonts w:ascii="Trebuchet MS" w:eastAsia="Trebuchet MS" w:hAnsi="Trebuchet MS" w:cs="Trebuchet MS"/>
          <w:sz w:val="22"/>
          <w:szCs w:val="22"/>
          <w:lang w:val="ro-RO"/>
        </w:rPr>
      </w:pPr>
      <w:proofErr w:type="spellStart"/>
      <w:r w:rsidRPr="00F1725C">
        <w:rPr>
          <w:rFonts w:ascii="Trebuchet MS" w:eastAsia="Trebuchet MS" w:hAnsi="Trebuchet MS" w:cs="Trebuchet MS"/>
          <w:b/>
          <w:sz w:val="22"/>
          <w:szCs w:val="22"/>
        </w:rPr>
        <w:t>A</w:t>
      </w:r>
      <w:r w:rsidRPr="00F1725C">
        <w:rPr>
          <w:rFonts w:ascii="Trebuchet MS" w:eastAsia="Trebuchet MS" w:hAnsi="Trebuchet MS" w:cs="Trebuchet MS"/>
          <w:b/>
          <w:spacing w:val="-1"/>
          <w:sz w:val="22"/>
          <w:szCs w:val="22"/>
        </w:rPr>
        <w:t>n</w:t>
      </w:r>
      <w:r w:rsidRPr="00F1725C">
        <w:rPr>
          <w:rFonts w:ascii="Trebuchet MS" w:eastAsia="Trebuchet MS" w:hAnsi="Trebuchet MS" w:cs="Trebuchet MS"/>
          <w:b/>
          <w:sz w:val="22"/>
          <w:szCs w:val="22"/>
        </w:rPr>
        <w:t>exa</w:t>
      </w:r>
      <w:proofErr w:type="spellEnd"/>
      <w:r w:rsidRPr="00F1725C">
        <w:rPr>
          <w:rFonts w:ascii="Trebuchet MS" w:eastAsia="Trebuchet MS" w:hAnsi="Trebuchet MS" w:cs="Trebuchet MS"/>
          <w:b/>
          <w:sz w:val="22"/>
          <w:szCs w:val="22"/>
        </w:rPr>
        <w:t xml:space="preserve"> 3 </w:t>
      </w:r>
      <w:r w:rsidRPr="00F1725C">
        <w:rPr>
          <w:rFonts w:ascii="Trebuchet MS" w:eastAsia="Trebuchet MS" w:hAnsi="Trebuchet MS" w:cs="Trebuchet MS"/>
          <w:sz w:val="22"/>
          <w:szCs w:val="22"/>
        </w:rPr>
        <w:t>–</w:t>
      </w:r>
      <w:r w:rsidRPr="00F1725C">
        <w:rPr>
          <w:rFonts w:ascii="Trebuchet MS" w:eastAsia="Trebuchet MS" w:hAnsi="Trebuchet MS" w:cs="Trebuchet MS"/>
          <w:spacing w:val="2"/>
          <w:sz w:val="22"/>
          <w:szCs w:val="22"/>
        </w:rPr>
        <w:t xml:space="preserve"> </w:t>
      </w:r>
      <w:r w:rsidRPr="00F1725C">
        <w:rPr>
          <w:rFonts w:ascii="Trebuchet MS" w:eastAsia="Trebuchet MS" w:hAnsi="Trebuchet MS" w:cs="Trebuchet MS"/>
          <w:sz w:val="22"/>
          <w:szCs w:val="22"/>
          <w:lang w:val="ro-RO"/>
        </w:rPr>
        <w:t>Componența parteneriatului</w:t>
      </w:r>
    </w:p>
    <w:p w14:paraId="7FAC3322" w14:textId="77777777" w:rsidR="00E32F0C" w:rsidRDefault="00E32F0C" w:rsidP="00E32F0C">
      <w:pPr>
        <w:spacing w:line="276" w:lineRule="auto"/>
        <w:jc w:val="both"/>
        <w:rPr>
          <w:rFonts w:ascii="Trebuchet MS" w:eastAsia="Trebuchet MS" w:hAnsi="Trebuchet MS" w:cs="Trebuchet MS"/>
          <w:sz w:val="22"/>
          <w:szCs w:val="22"/>
          <w:lang w:val="ro-RO"/>
        </w:rPr>
      </w:pPr>
    </w:p>
    <w:tbl>
      <w:tblPr>
        <w:tblW w:w="150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9"/>
        <w:gridCol w:w="2810"/>
        <w:gridCol w:w="4365"/>
        <w:gridCol w:w="3531"/>
        <w:gridCol w:w="3803"/>
      </w:tblGrid>
      <w:tr w:rsidR="00E32F0C" w:rsidRPr="00E32F0C" w14:paraId="5B86357B" w14:textId="77777777" w:rsidTr="008E599C">
        <w:trPr>
          <w:cantSplit/>
          <w:trHeight w:val="143"/>
          <w:jc w:val="center"/>
        </w:trPr>
        <w:tc>
          <w:tcPr>
            <w:tcW w:w="112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0C32972A" w14:textId="77777777" w:rsidR="00E32F0C" w:rsidRPr="000E0618" w:rsidRDefault="00E32F0C" w:rsidP="0079543F">
            <w:pPr>
              <w:spacing w:line="276" w:lineRule="auto"/>
              <w:jc w:val="both"/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</w:pPr>
            <w:r w:rsidRPr="000E0618"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  <w:t>PARTENERI PUBLICI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0BDDEAD2" w14:textId="77777777" w:rsidR="00E32F0C" w:rsidRPr="00E32F0C" w:rsidRDefault="00E32F0C" w:rsidP="0079543F">
            <w:pPr>
              <w:spacing w:line="276" w:lineRule="auto"/>
              <w:jc w:val="both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</w:p>
        </w:tc>
      </w:tr>
      <w:tr w:rsidR="0079543F" w:rsidRPr="00E32F0C" w14:paraId="1D4A105F" w14:textId="77777777" w:rsidTr="008E599C">
        <w:trPr>
          <w:trHeight w:val="143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E9C8E" w14:textId="77777777" w:rsidR="00E32F0C" w:rsidRPr="00E32F0C" w:rsidRDefault="00E32F0C" w:rsidP="0079543F">
            <w:pPr>
              <w:spacing w:line="276" w:lineRule="auto"/>
              <w:jc w:val="both"/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</w:pPr>
            <w:r w:rsidRPr="00E32F0C"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  <w:t xml:space="preserve">Nr. </w:t>
            </w:r>
            <w:proofErr w:type="spellStart"/>
            <w:r w:rsidRPr="00E32F0C"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  <w:t>crt</w:t>
            </w:r>
            <w:proofErr w:type="spellEnd"/>
            <w:r w:rsidRPr="00E32F0C"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8CA81" w14:textId="77777777" w:rsidR="00E32F0C" w:rsidRPr="00E32F0C" w:rsidRDefault="00E32F0C" w:rsidP="0079543F">
            <w:pPr>
              <w:spacing w:line="276" w:lineRule="auto"/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</w:pPr>
            <w:proofErr w:type="spellStart"/>
            <w:r w:rsidRPr="00E32F0C"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  <w:t>Denumire</w:t>
            </w:r>
            <w:proofErr w:type="spellEnd"/>
            <w:r w:rsidRPr="00E32F0C"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2F0C"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  <w:t>partener</w:t>
            </w:r>
            <w:proofErr w:type="spellEnd"/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D8551" w14:textId="77777777" w:rsidR="00E32F0C" w:rsidRPr="002F5B8A" w:rsidRDefault="00E32F0C" w:rsidP="0079543F">
            <w:pPr>
              <w:spacing w:line="276" w:lineRule="auto"/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pt-BR"/>
              </w:rPr>
            </w:pPr>
            <w:r w:rsidRPr="002F5B8A"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pt-BR"/>
              </w:rPr>
              <w:t>Sediul social/sediul secundar/punct de lucru/sucursală/ filială (localitate)</w:t>
            </w:r>
            <w:r w:rsidRPr="00E32F0C">
              <w:rPr>
                <w:rStyle w:val="FootnoteReference"/>
                <w:rFonts w:ascii="Trebuchet MS" w:eastAsia="Calibri" w:hAnsi="Trebuchet MS"/>
                <w:b/>
                <w:color w:val="000000"/>
                <w:sz w:val="24"/>
                <w:szCs w:val="24"/>
              </w:rPr>
              <w:footnoteReference w:id="1"/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02EB7" w14:textId="77777777" w:rsidR="00E32F0C" w:rsidRPr="00E32F0C" w:rsidRDefault="00E32F0C" w:rsidP="0079543F">
            <w:pPr>
              <w:spacing w:line="276" w:lineRule="auto"/>
              <w:jc w:val="both"/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</w:pPr>
            <w:proofErr w:type="spellStart"/>
            <w:r w:rsidRPr="00E32F0C"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  <w:t>Obiect</w:t>
            </w:r>
            <w:proofErr w:type="spellEnd"/>
            <w:r w:rsidRPr="00E32F0C"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E32F0C"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  <w:t>activitate</w:t>
            </w:r>
            <w:proofErr w:type="spellEnd"/>
            <w:r w:rsidRPr="00E32F0C">
              <w:rPr>
                <w:rStyle w:val="FootnoteReference"/>
                <w:rFonts w:ascii="Trebuchet MS" w:eastAsia="Calibri" w:hAnsi="Trebuchet MS"/>
                <w:b/>
                <w:color w:val="000000"/>
                <w:sz w:val="24"/>
                <w:szCs w:val="24"/>
              </w:rPr>
              <w:footnoteReference w:id="2"/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D2ED3" w14:textId="77777777" w:rsidR="00E32F0C" w:rsidRPr="00E32F0C" w:rsidRDefault="00E32F0C" w:rsidP="0079543F">
            <w:pPr>
              <w:spacing w:line="276" w:lineRule="auto"/>
              <w:jc w:val="both"/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</w:pPr>
            <w:proofErr w:type="spellStart"/>
            <w:r w:rsidRPr="00E32F0C"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  <w:t>Reprezentant</w:t>
            </w:r>
            <w:proofErr w:type="spellEnd"/>
            <w:r w:rsidRPr="00E32F0C"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  <w:t xml:space="preserve"> legal</w:t>
            </w:r>
          </w:p>
        </w:tc>
      </w:tr>
      <w:tr w:rsidR="0079543F" w:rsidRPr="00E32F0C" w14:paraId="16B83476" w14:textId="77777777" w:rsidTr="008E599C">
        <w:trPr>
          <w:trHeight w:val="150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2DD6F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  <w:lang w:val="it-IT"/>
              </w:rPr>
            </w:pPr>
            <w:r w:rsidRPr="00E32F0C">
              <w:rPr>
                <w:rFonts w:ascii="Trebuchet MS" w:eastAsia="Calibri" w:hAnsi="Trebuchet MS"/>
                <w:sz w:val="24"/>
                <w:szCs w:val="24"/>
                <w:lang w:val="it-IT"/>
              </w:rPr>
              <w:t>1.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5CBC3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  <w:lang w:val="it-IT"/>
              </w:rPr>
            </w:pPr>
            <w:r w:rsidRPr="00E32F0C">
              <w:rPr>
                <w:rFonts w:ascii="Trebuchet MS" w:eastAsia="Calibri" w:hAnsi="Trebuchet MS"/>
                <w:sz w:val="24"/>
                <w:szCs w:val="24"/>
                <w:lang w:val="it-IT"/>
              </w:rPr>
              <w:t>COMUNA REDIU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6A28C" w14:textId="77777777" w:rsidR="00E32F0C" w:rsidRPr="002F5B8A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</w:pPr>
            <w:r w:rsidRPr="002F5B8A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>Sat Rediu, comuna Rediu, județul Iași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6C33A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  <w:lang w:val="it-IT"/>
              </w:rPr>
            </w:pPr>
            <w:r w:rsidRPr="00E32F0C">
              <w:rPr>
                <w:rFonts w:ascii="Trebuchet MS" w:eastAsia="Calibri" w:hAnsi="Trebuchet MS"/>
                <w:sz w:val="24"/>
                <w:szCs w:val="24"/>
                <w:lang w:val="it-IT"/>
              </w:rPr>
              <w:t>U.A.T.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D7606" w14:textId="4016EDCA" w:rsidR="002F5B8A" w:rsidRDefault="002F5B8A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  <w:lang w:val="it-IT"/>
              </w:rPr>
            </w:pPr>
          </w:p>
          <w:p w14:paraId="5C3C7743" w14:textId="52C9C58C" w:rsidR="00E32F0C" w:rsidRPr="00E32F0C" w:rsidRDefault="002F5B8A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  <w:lang w:val="it-IT"/>
              </w:rPr>
            </w:pPr>
            <w:r>
              <w:rPr>
                <w:rFonts w:ascii="Trebuchet MS" w:eastAsia="Calibri" w:hAnsi="Trebuchet MS"/>
                <w:sz w:val="24"/>
                <w:szCs w:val="24"/>
                <w:lang w:val="it-IT"/>
              </w:rPr>
              <w:t xml:space="preserve">Etcu Florentin Corneliu </w:t>
            </w:r>
          </w:p>
        </w:tc>
      </w:tr>
      <w:tr w:rsidR="0079543F" w:rsidRPr="00E32F0C" w14:paraId="630E9F9A" w14:textId="77777777" w:rsidTr="008E599C">
        <w:trPr>
          <w:trHeight w:val="274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154A8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  <w:lang w:val="it-IT"/>
              </w:rPr>
            </w:pPr>
            <w:r w:rsidRPr="00E32F0C">
              <w:rPr>
                <w:rFonts w:ascii="Trebuchet MS" w:eastAsia="Calibri" w:hAnsi="Trebuchet MS"/>
                <w:sz w:val="24"/>
                <w:szCs w:val="24"/>
                <w:lang w:val="it-IT"/>
              </w:rPr>
              <w:t>2.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976F1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  <w:lang w:val="it-IT"/>
              </w:rPr>
            </w:pPr>
            <w:r w:rsidRPr="00E32F0C">
              <w:rPr>
                <w:rFonts w:ascii="Trebuchet MS" w:eastAsia="Calibri" w:hAnsi="Trebuchet MS"/>
                <w:sz w:val="24"/>
                <w:szCs w:val="24"/>
                <w:lang w:val="it-IT"/>
              </w:rPr>
              <w:t>COMUNA VALEA LUPULUI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4C116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Sat </w:t>
            </w:r>
            <w:proofErr w:type="spellStart"/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>Valea</w:t>
            </w:r>
            <w:proofErr w:type="spellEnd"/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>Lupului</w:t>
            </w:r>
            <w:proofErr w:type="spellEnd"/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>comuna</w:t>
            </w:r>
            <w:proofErr w:type="spellEnd"/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>Valea</w:t>
            </w:r>
            <w:proofErr w:type="spellEnd"/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>Lupului</w:t>
            </w:r>
            <w:proofErr w:type="spellEnd"/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>județul</w:t>
            </w:r>
            <w:proofErr w:type="spellEnd"/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>Iași</w:t>
            </w:r>
            <w:proofErr w:type="spellEnd"/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0320C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  <w:r w:rsidRPr="00E32F0C">
              <w:rPr>
                <w:rFonts w:ascii="Trebuchet MS" w:eastAsia="Calibri" w:hAnsi="Trebuchet MS"/>
                <w:sz w:val="24"/>
                <w:szCs w:val="24"/>
                <w:lang w:val="it-IT"/>
              </w:rPr>
              <w:t>U.A.T.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C75B5" w14:textId="4AAD451C" w:rsidR="008E599C" w:rsidRDefault="002F5B8A" w:rsidP="0079543F">
            <w:pPr>
              <w:tabs>
                <w:tab w:val="left" w:pos="1728"/>
              </w:tabs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  <w:lang w:val="it-IT"/>
              </w:rPr>
            </w:pPr>
            <w:r>
              <w:rPr>
                <w:rFonts w:ascii="Trebuchet MS" w:eastAsia="Calibri" w:hAnsi="Trebuchet MS"/>
                <w:sz w:val="24"/>
                <w:szCs w:val="24"/>
                <w:lang w:val="it-IT"/>
              </w:rPr>
              <w:t xml:space="preserve"> </w:t>
            </w:r>
          </w:p>
          <w:p w14:paraId="4D6CD405" w14:textId="66AA1BE1" w:rsidR="00E32F0C" w:rsidRPr="00E32F0C" w:rsidRDefault="002F5B8A" w:rsidP="0079543F">
            <w:pPr>
              <w:tabs>
                <w:tab w:val="left" w:pos="1728"/>
              </w:tabs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  <w:lang w:val="it-IT"/>
              </w:rPr>
            </w:pPr>
            <w:r>
              <w:rPr>
                <w:rFonts w:ascii="Trebuchet MS" w:eastAsia="Calibri" w:hAnsi="Trebuchet MS"/>
                <w:sz w:val="24"/>
                <w:szCs w:val="24"/>
                <w:lang w:val="it-IT"/>
              </w:rPr>
              <w:t>Dulgheru Florin Liviu</w:t>
            </w:r>
          </w:p>
        </w:tc>
      </w:tr>
      <w:tr w:rsidR="0079543F" w:rsidRPr="00E32F0C" w14:paraId="042EE9F8" w14:textId="77777777" w:rsidTr="008E599C">
        <w:trPr>
          <w:trHeight w:val="143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DC457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  <w:lang w:val="it-IT"/>
              </w:rPr>
            </w:pPr>
            <w:r w:rsidRPr="00E32F0C">
              <w:rPr>
                <w:rFonts w:ascii="Trebuchet MS" w:eastAsia="Calibri" w:hAnsi="Trebuchet MS"/>
                <w:sz w:val="24"/>
                <w:szCs w:val="24"/>
                <w:lang w:val="it-IT"/>
              </w:rPr>
              <w:t>3.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21EF1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  <w:lang w:val="it-IT"/>
              </w:rPr>
            </w:pPr>
            <w:r w:rsidRPr="00E32F0C">
              <w:rPr>
                <w:rFonts w:ascii="Trebuchet MS" w:eastAsia="Calibri" w:hAnsi="Trebuchet MS"/>
                <w:sz w:val="24"/>
                <w:szCs w:val="24"/>
                <w:lang w:val="it-IT"/>
              </w:rPr>
              <w:t>COMUNA ROMÂNEȘTI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9B527" w14:textId="77777777" w:rsidR="00E32F0C" w:rsidRPr="002F5B8A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  <w:lang w:val="it-IT"/>
              </w:rPr>
            </w:pPr>
            <w:r w:rsidRPr="002F5B8A">
              <w:rPr>
                <w:rFonts w:ascii="Trebuchet MS" w:eastAsia="Calibri" w:hAnsi="Trebuchet MS"/>
                <w:color w:val="000000"/>
                <w:sz w:val="24"/>
                <w:szCs w:val="24"/>
                <w:lang w:val="it-IT"/>
              </w:rPr>
              <w:t>Sat Românești, comuna Românești, județul Iași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77C73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  <w:r w:rsidRPr="00E32F0C">
              <w:rPr>
                <w:rFonts w:ascii="Trebuchet MS" w:eastAsia="Calibri" w:hAnsi="Trebuchet MS"/>
                <w:sz w:val="24"/>
                <w:szCs w:val="24"/>
                <w:lang w:val="it-IT"/>
              </w:rPr>
              <w:t>U.A.T.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E2C1A" w14:textId="74411E22" w:rsidR="00E32F0C" w:rsidRPr="00E32F0C" w:rsidRDefault="00715894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  <w:lang w:val="it-IT"/>
              </w:rPr>
            </w:pPr>
            <w:r>
              <w:rPr>
                <w:rFonts w:ascii="Trebuchet MS" w:eastAsia="Calibri" w:hAnsi="Trebuchet MS"/>
                <w:sz w:val="24"/>
                <w:szCs w:val="24"/>
                <w:lang w:val="it-IT"/>
              </w:rPr>
              <w:t xml:space="preserve"> Stegariu Ioan</w:t>
            </w:r>
          </w:p>
        </w:tc>
      </w:tr>
      <w:tr w:rsidR="0079543F" w:rsidRPr="00E32F0C" w14:paraId="1DC7C86B" w14:textId="77777777" w:rsidTr="008E599C">
        <w:trPr>
          <w:trHeight w:val="143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280C6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  <w:lang w:val="it-IT"/>
              </w:rPr>
            </w:pPr>
            <w:r w:rsidRPr="00E32F0C">
              <w:rPr>
                <w:rFonts w:ascii="Trebuchet MS" w:eastAsia="Calibri" w:hAnsi="Trebuchet MS"/>
                <w:sz w:val="24"/>
                <w:szCs w:val="24"/>
                <w:lang w:val="it-IT"/>
              </w:rPr>
              <w:t>4.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2EFD1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  <w:lang w:val="it-IT"/>
              </w:rPr>
            </w:pPr>
            <w:r w:rsidRPr="00E32F0C">
              <w:rPr>
                <w:rFonts w:ascii="Trebuchet MS" w:eastAsia="Calibri" w:hAnsi="Trebuchet MS"/>
                <w:sz w:val="24"/>
                <w:szCs w:val="24"/>
                <w:lang w:val="it-IT"/>
              </w:rPr>
              <w:t>COMUNA MOVILENI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6EE22" w14:textId="77777777" w:rsidR="00E32F0C" w:rsidRPr="002F5B8A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</w:pPr>
            <w:r w:rsidRPr="002F5B8A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>Sat Movileni, comuna Movileni, județul Iași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A5395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  <w:r w:rsidRPr="00E32F0C">
              <w:rPr>
                <w:rFonts w:ascii="Trebuchet MS" w:eastAsia="Calibri" w:hAnsi="Trebuchet MS"/>
                <w:sz w:val="24"/>
                <w:szCs w:val="24"/>
                <w:lang w:val="it-IT"/>
              </w:rPr>
              <w:t>U.A.T.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64A3F" w14:textId="012DEBD3" w:rsidR="008E599C" w:rsidRDefault="008E599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  <w:lang w:val="it-IT"/>
              </w:rPr>
            </w:pPr>
            <w:r>
              <w:rPr>
                <w:rFonts w:ascii="Trebuchet MS" w:eastAsia="Calibri" w:hAnsi="Trebuchet MS"/>
                <w:sz w:val="24"/>
                <w:szCs w:val="24"/>
                <w:lang w:val="it-IT"/>
              </w:rPr>
              <w:t xml:space="preserve"> </w:t>
            </w:r>
          </w:p>
          <w:p w14:paraId="20E5750A" w14:textId="3E3C7AF8" w:rsidR="00E32F0C" w:rsidRPr="00E32F0C" w:rsidRDefault="008E599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  <w:lang w:val="it-IT"/>
              </w:rPr>
            </w:pPr>
            <w:r>
              <w:rPr>
                <w:rFonts w:ascii="Trebuchet MS" w:eastAsia="Calibri" w:hAnsi="Trebuchet MS"/>
                <w:sz w:val="24"/>
                <w:szCs w:val="24"/>
                <w:lang w:val="it-IT"/>
              </w:rPr>
              <w:t>Cuciureanu Ionuț</w:t>
            </w:r>
          </w:p>
        </w:tc>
      </w:tr>
      <w:tr w:rsidR="0079543F" w:rsidRPr="00E32F0C" w14:paraId="042DC8EB" w14:textId="77777777" w:rsidTr="008E599C">
        <w:trPr>
          <w:trHeight w:val="143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064CD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  <w:lang w:val="it-IT"/>
              </w:rPr>
            </w:pPr>
            <w:r w:rsidRPr="00E32F0C">
              <w:rPr>
                <w:rFonts w:ascii="Trebuchet MS" w:eastAsia="Calibri" w:hAnsi="Trebuchet MS"/>
                <w:sz w:val="24"/>
                <w:szCs w:val="24"/>
                <w:lang w:val="it-IT"/>
              </w:rPr>
              <w:t>5.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7BB3A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  <w:lang w:val="it-IT"/>
              </w:rPr>
            </w:pPr>
            <w:r w:rsidRPr="00E32F0C">
              <w:rPr>
                <w:rFonts w:ascii="Trebuchet MS" w:eastAsia="Calibri" w:hAnsi="Trebuchet MS"/>
                <w:sz w:val="24"/>
                <w:szCs w:val="24"/>
                <w:lang w:val="it-IT"/>
              </w:rPr>
              <w:t>COMUNA GROPNIȚA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68719" w14:textId="77777777" w:rsidR="00E32F0C" w:rsidRPr="002F5B8A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</w:pPr>
            <w:r w:rsidRPr="002F5B8A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>Sat Gropnița, comuna Gropnița, județul Iași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99A8D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  <w:r w:rsidRPr="00E32F0C">
              <w:rPr>
                <w:rFonts w:ascii="Trebuchet MS" w:eastAsia="Calibri" w:hAnsi="Trebuchet MS"/>
                <w:sz w:val="24"/>
                <w:szCs w:val="24"/>
                <w:lang w:val="it-IT"/>
              </w:rPr>
              <w:t>U.A.T.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B1692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  <w:lang w:val="it-IT"/>
              </w:rPr>
            </w:pPr>
            <w:r w:rsidRPr="00E32F0C">
              <w:rPr>
                <w:rFonts w:ascii="Trebuchet MS" w:eastAsia="Calibri" w:hAnsi="Trebuchet MS"/>
                <w:sz w:val="24"/>
                <w:szCs w:val="24"/>
                <w:lang w:val="it-IT"/>
              </w:rPr>
              <w:t>Oneaga Ionel</w:t>
            </w:r>
          </w:p>
        </w:tc>
      </w:tr>
      <w:tr w:rsidR="0079543F" w:rsidRPr="00E32F0C" w14:paraId="7A0AD779" w14:textId="77777777" w:rsidTr="008E599C">
        <w:trPr>
          <w:trHeight w:val="143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185BB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  <w:lang w:val="it-IT"/>
              </w:rPr>
            </w:pPr>
            <w:r w:rsidRPr="00E32F0C">
              <w:rPr>
                <w:rFonts w:ascii="Trebuchet MS" w:eastAsia="Calibri" w:hAnsi="Trebuchet MS"/>
                <w:sz w:val="24"/>
                <w:szCs w:val="24"/>
                <w:lang w:val="it-IT"/>
              </w:rPr>
              <w:t>6.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45722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  <w:lang w:val="it-IT"/>
              </w:rPr>
            </w:pPr>
            <w:r w:rsidRPr="00E32F0C">
              <w:rPr>
                <w:rFonts w:ascii="Trebuchet MS" w:eastAsia="Calibri" w:hAnsi="Trebuchet MS"/>
                <w:sz w:val="24"/>
                <w:szCs w:val="24"/>
                <w:lang w:val="it-IT"/>
              </w:rPr>
              <w:t>COMUNA ȘIPOTE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FAB76" w14:textId="77777777" w:rsidR="00E32F0C" w:rsidRPr="008E599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</w:pPr>
            <w:r w:rsidRPr="008E599C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>Sat Șipote, comuna Șipote, județul Iași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1AE3A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  <w:r w:rsidRPr="00E32F0C">
              <w:rPr>
                <w:rFonts w:ascii="Trebuchet MS" w:eastAsia="Calibri" w:hAnsi="Trebuchet MS"/>
                <w:sz w:val="24"/>
                <w:szCs w:val="24"/>
                <w:lang w:val="it-IT"/>
              </w:rPr>
              <w:t>U.A.T.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5B12E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  <w:lang w:val="it-IT"/>
              </w:rPr>
            </w:pPr>
            <w:r w:rsidRPr="00E32F0C">
              <w:rPr>
                <w:rFonts w:ascii="Trebuchet MS" w:eastAsia="Calibri" w:hAnsi="Trebuchet MS"/>
                <w:sz w:val="24"/>
                <w:szCs w:val="24"/>
                <w:lang w:val="it-IT"/>
              </w:rPr>
              <w:t>Nicuriuc Ionel</w:t>
            </w:r>
          </w:p>
        </w:tc>
      </w:tr>
      <w:tr w:rsidR="0079543F" w:rsidRPr="00E32F0C" w14:paraId="4DD5E509" w14:textId="77777777" w:rsidTr="008E599C">
        <w:trPr>
          <w:trHeight w:val="143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92BC8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  <w:lang w:val="it-IT"/>
              </w:rPr>
            </w:pPr>
            <w:r w:rsidRPr="00E32F0C">
              <w:rPr>
                <w:rFonts w:ascii="Trebuchet MS" w:eastAsia="Calibri" w:hAnsi="Trebuchet MS"/>
                <w:sz w:val="24"/>
                <w:szCs w:val="24"/>
                <w:lang w:val="it-IT"/>
              </w:rPr>
              <w:t>7.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13DA5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  <w:lang w:val="it-IT"/>
              </w:rPr>
            </w:pPr>
            <w:r w:rsidRPr="00E32F0C">
              <w:rPr>
                <w:rFonts w:ascii="Trebuchet MS" w:eastAsia="Calibri" w:hAnsi="Trebuchet MS"/>
                <w:sz w:val="24"/>
                <w:szCs w:val="24"/>
                <w:lang w:val="it-IT"/>
              </w:rPr>
              <w:t>COMUNA VLĂDENI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6C04E" w14:textId="77777777" w:rsidR="00E32F0C" w:rsidRPr="008E599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  <w:lang w:val="it-IT"/>
              </w:rPr>
            </w:pPr>
            <w:r w:rsidRPr="008E599C">
              <w:rPr>
                <w:rFonts w:ascii="Trebuchet MS" w:eastAsia="Calibri" w:hAnsi="Trebuchet MS"/>
                <w:color w:val="000000"/>
                <w:sz w:val="24"/>
                <w:szCs w:val="24"/>
                <w:lang w:val="it-IT"/>
              </w:rPr>
              <w:t>Sat Vlădeni, comuna Vlădeni, județul Iași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C3041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  <w:r w:rsidRPr="00E32F0C">
              <w:rPr>
                <w:rFonts w:ascii="Trebuchet MS" w:eastAsia="Calibri" w:hAnsi="Trebuchet MS"/>
                <w:sz w:val="24"/>
                <w:szCs w:val="24"/>
                <w:lang w:val="it-IT"/>
              </w:rPr>
              <w:t>U.A.T.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3DEC5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  <w:lang w:val="it-IT"/>
              </w:rPr>
            </w:pPr>
            <w:r w:rsidRPr="00E32F0C">
              <w:rPr>
                <w:rFonts w:ascii="Trebuchet MS" w:eastAsia="Calibri" w:hAnsi="Trebuchet MS"/>
                <w:sz w:val="24"/>
                <w:szCs w:val="24"/>
                <w:lang w:val="it-IT"/>
              </w:rPr>
              <w:t>Branzanu Catalin</w:t>
            </w:r>
          </w:p>
        </w:tc>
      </w:tr>
      <w:tr w:rsidR="0079543F" w:rsidRPr="00E32F0C" w14:paraId="2621CCAE" w14:textId="77777777" w:rsidTr="008E599C">
        <w:trPr>
          <w:trHeight w:val="143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07053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  <w:lang w:val="it-IT"/>
              </w:rPr>
            </w:pPr>
            <w:r w:rsidRPr="00E32F0C">
              <w:rPr>
                <w:rFonts w:ascii="Trebuchet MS" w:eastAsia="Calibri" w:hAnsi="Trebuchet MS"/>
                <w:sz w:val="24"/>
                <w:szCs w:val="24"/>
                <w:lang w:val="it-IT"/>
              </w:rPr>
              <w:t>8.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E2C3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  <w:lang w:val="it-IT"/>
              </w:rPr>
            </w:pPr>
            <w:r w:rsidRPr="00E32F0C">
              <w:rPr>
                <w:rFonts w:ascii="Trebuchet MS" w:eastAsia="Calibri" w:hAnsi="Trebuchet MS"/>
                <w:sz w:val="24"/>
                <w:szCs w:val="24"/>
                <w:lang w:val="it-IT"/>
              </w:rPr>
              <w:t>COMUNA PLUGARI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53F09" w14:textId="77777777" w:rsidR="00E32F0C" w:rsidRPr="00695C46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</w:pPr>
            <w:r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>Sat Plugari, comuna Plugari, județul Iași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02133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  <w:r w:rsidRPr="00E32F0C">
              <w:rPr>
                <w:rFonts w:ascii="Trebuchet MS" w:eastAsia="Calibri" w:hAnsi="Trebuchet MS"/>
                <w:sz w:val="24"/>
                <w:szCs w:val="24"/>
                <w:lang w:val="it-IT"/>
              </w:rPr>
              <w:t>U.A.T.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66EB5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  <w:proofErr w:type="spellStart"/>
            <w:r w:rsidRPr="00E32F0C">
              <w:rPr>
                <w:rFonts w:ascii="Trebuchet MS" w:eastAsia="Calibri" w:hAnsi="Trebuchet MS"/>
                <w:sz w:val="24"/>
                <w:szCs w:val="24"/>
              </w:rPr>
              <w:t>Mursa</w:t>
            </w:r>
            <w:proofErr w:type="spellEnd"/>
            <w:r w:rsidRPr="00E32F0C">
              <w:rPr>
                <w:rFonts w:ascii="Trebuchet MS" w:eastAsia="Calibri" w:hAnsi="Trebuchet MS"/>
                <w:sz w:val="24"/>
                <w:szCs w:val="24"/>
              </w:rPr>
              <w:t xml:space="preserve"> Paul</w:t>
            </w:r>
          </w:p>
        </w:tc>
      </w:tr>
      <w:tr w:rsidR="0079543F" w:rsidRPr="00E32F0C" w14:paraId="4464C1A2" w14:textId="77777777" w:rsidTr="008E599C">
        <w:trPr>
          <w:trHeight w:val="143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5E828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  <w:lang w:val="it-IT"/>
              </w:rPr>
            </w:pPr>
            <w:r w:rsidRPr="00E32F0C">
              <w:rPr>
                <w:rFonts w:ascii="Trebuchet MS" w:eastAsia="Calibri" w:hAnsi="Trebuchet MS"/>
                <w:sz w:val="24"/>
                <w:szCs w:val="24"/>
                <w:lang w:val="it-IT"/>
              </w:rPr>
              <w:t>9.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82DAB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  <w:lang w:val="it-IT"/>
              </w:rPr>
            </w:pPr>
            <w:r w:rsidRPr="00E32F0C">
              <w:rPr>
                <w:rFonts w:ascii="Trebuchet MS" w:eastAsia="Calibri" w:hAnsi="Trebuchet MS"/>
                <w:sz w:val="24"/>
                <w:szCs w:val="24"/>
                <w:lang w:val="it-IT"/>
              </w:rPr>
              <w:t>COMUNA PRĂJENI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CE757" w14:textId="77777777" w:rsidR="00E32F0C" w:rsidRPr="00695C46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  <w:lang w:val="it-IT"/>
              </w:rPr>
            </w:pPr>
            <w:r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it-IT"/>
              </w:rPr>
              <w:t>Sat Prăjeni, comuna Prăjeni, județul Botoșani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3D5DC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  <w:r w:rsidRPr="00E32F0C">
              <w:rPr>
                <w:rFonts w:ascii="Trebuchet MS" w:eastAsia="Calibri" w:hAnsi="Trebuchet MS"/>
                <w:sz w:val="24"/>
                <w:szCs w:val="24"/>
                <w:lang w:val="it-IT"/>
              </w:rPr>
              <w:t>U.A.T.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7F196" w14:textId="59BCBFAA" w:rsidR="008E599C" w:rsidRDefault="008E599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  <w:lang w:val="it-IT"/>
              </w:rPr>
            </w:pPr>
            <w:r>
              <w:rPr>
                <w:rFonts w:ascii="Trebuchet MS" w:eastAsia="Calibri" w:hAnsi="Trebuchet MS"/>
                <w:sz w:val="24"/>
                <w:szCs w:val="24"/>
                <w:lang w:val="it-IT"/>
              </w:rPr>
              <w:t xml:space="preserve"> </w:t>
            </w:r>
          </w:p>
          <w:p w14:paraId="1D905049" w14:textId="709B17AB" w:rsidR="00E32F0C" w:rsidRPr="00E32F0C" w:rsidRDefault="008E599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  <w:r>
              <w:rPr>
                <w:rFonts w:ascii="Trebuchet MS" w:eastAsia="Calibri" w:hAnsi="Trebuchet MS"/>
                <w:sz w:val="24"/>
                <w:szCs w:val="24"/>
                <w:lang w:val="it-IT"/>
              </w:rPr>
              <w:t>Iftodi Gheorghita Mihaita</w:t>
            </w:r>
          </w:p>
        </w:tc>
      </w:tr>
      <w:tr w:rsidR="00E32F0C" w:rsidRPr="00B143F4" w14:paraId="0E196B31" w14:textId="77777777" w:rsidTr="008E599C">
        <w:trPr>
          <w:cantSplit/>
          <w:trHeight w:val="143"/>
          <w:jc w:val="center"/>
        </w:trPr>
        <w:tc>
          <w:tcPr>
            <w:tcW w:w="150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686537C5" w14:textId="77777777" w:rsidR="00E32F0C" w:rsidRPr="00695C46" w:rsidRDefault="00E32F0C" w:rsidP="0022535A">
            <w:pPr>
              <w:spacing w:line="276" w:lineRule="auto"/>
              <w:jc w:val="both"/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pt-BR"/>
              </w:rPr>
            </w:pPr>
            <w:r w:rsidRPr="00695C46"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pt-BR"/>
              </w:rPr>
              <w:t>PONDEREA PARTENERILOR PUBLICI DIN TOTAL PARTENERIAT 31,</w:t>
            </w:r>
            <w:r w:rsidR="000E0618" w:rsidRPr="00695C46"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pt-BR"/>
              </w:rPr>
              <w:t>0</w:t>
            </w:r>
            <w:r w:rsidR="0022535A" w:rsidRPr="00695C46"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pt-BR"/>
              </w:rPr>
              <w:t>4</w:t>
            </w:r>
            <w:r w:rsidRPr="00695C46"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pt-BR"/>
              </w:rPr>
              <w:t xml:space="preserve"> %</w:t>
            </w:r>
          </w:p>
        </w:tc>
      </w:tr>
      <w:tr w:rsidR="00E32F0C" w:rsidRPr="00B143F4" w14:paraId="18AFF80B" w14:textId="77777777" w:rsidTr="008E599C">
        <w:trPr>
          <w:cantSplit/>
          <w:trHeight w:val="143"/>
          <w:jc w:val="center"/>
        </w:trPr>
        <w:tc>
          <w:tcPr>
            <w:tcW w:w="150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031FC7D" w14:textId="77777777" w:rsidR="00E32F0C" w:rsidRPr="00695C46" w:rsidRDefault="00E32F0C" w:rsidP="0079543F">
            <w:pPr>
              <w:spacing w:line="276" w:lineRule="auto"/>
              <w:jc w:val="both"/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</w:pPr>
          </w:p>
        </w:tc>
      </w:tr>
      <w:tr w:rsidR="00E32F0C" w:rsidRPr="00B143F4" w14:paraId="642376A0" w14:textId="77777777" w:rsidTr="008E599C">
        <w:trPr>
          <w:cantSplit/>
          <w:trHeight w:val="143"/>
          <w:jc w:val="center"/>
        </w:trPr>
        <w:tc>
          <w:tcPr>
            <w:tcW w:w="150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31CB6D0E" w14:textId="77777777" w:rsidR="00E32F0C" w:rsidRPr="00695C46" w:rsidRDefault="00E32F0C" w:rsidP="0079543F">
            <w:pPr>
              <w:spacing w:line="276" w:lineRule="auto"/>
              <w:jc w:val="both"/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fr-FR"/>
              </w:rPr>
            </w:pPr>
            <w:r w:rsidRPr="00695C46"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fr-FR"/>
              </w:rPr>
              <w:lastRenderedPageBreak/>
              <w:t>PARTENERI PRIVAŢI (</w:t>
            </w:r>
            <w:proofErr w:type="spellStart"/>
            <w:r w:rsidRPr="00695C46"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fr-FR"/>
              </w:rPr>
              <w:t>inclusiv</w:t>
            </w:r>
            <w:proofErr w:type="spellEnd"/>
            <w:r w:rsidRPr="00695C46"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95C46"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fr-FR"/>
              </w:rPr>
              <w:t>parteneriat</w:t>
            </w:r>
            <w:proofErr w:type="spellEnd"/>
            <w:r w:rsidRPr="00695C46"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95C46"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fr-FR"/>
              </w:rPr>
              <w:t>într</w:t>
            </w:r>
            <w:proofErr w:type="spellEnd"/>
            <w:r w:rsidRPr="00695C46"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fr-FR"/>
              </w:rPr>
              <w:t xml:space="preserve">-un </w:t>
            </w:r>
            <w:proofErr w:type="spellStart"/>
            <w:r w:rsidRPr="00695C46"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fr-FR"/>
              </w:rPr>
              <w:t>domeniu</w:t>
            </w:r>
            <w:proofErr w:type="spellEnd"/>
            <w:r w:rsidRPr="00695C46"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fr-FR"/>
              </w:rPr>
              <w:t xml:space="preserve"> relevant </w:t>
            </w:r>
            <w:proofErr w:type="spellStart"/>
            <w:r w:rsidRPr="00695C46"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fr-FR"/>
              </w:rPr>
              <w:t>constituit</w:t>
            </w:r>
            <w:proofErr w:type="spellEnd"/>
            <w:r w:rsidRPr="00695C46"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95C46"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fr-FR"/>
              </w:rPr>
              <w:t>juridic</w:t>
            </w:r>
            <w:proofErr w:type="spellEnd"/>
            <w:r w:rsidRPr="00695C46"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95C46"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fr-FR"/>
              </w:rPr>
              <w:t>înainte</w:t>
            </w:r>
            <w:proofErr w:type="spellEnd"/>
            <w:r w:rsidRPr="00695C46"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695C46"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fr-FR"/>
              </w:rPr>
              <w:t>lansarea</w:t>
            </w:r>
            <w:proofErr w:type="spellEnd"/>
            <w:r w:rsidRPr="00695C46"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95C46"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fr-FR"/>
              </w:rPr>
              <w:t>apelului</w:t>
            </w:r>
            <w:proofErr w:type="spellEnd"/>
            <w:r w:rsidRPr="00695C46"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695C46"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fr-FR"/>
              </w:rPr>
              <w:t>selecție</w:t>
            </w:r>
            <w:proofErr w:type="spellEnd"/>
            <w:r w:rsidRPr="00695C46"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fr-FR"/>
              </w:rPr>
              <w:t>)</w:t>
            </w:r>
          </w:p>
        </w:tc>
      </w:tr>
      <w:tr w:rsidR="0079543F" w:rsidRPr="00E32F0C" w14:paraId="0B6C7737" w14:textId="77777777" w:rsidTr="008E599C">
        <w:trPr>
          <w:trHeight w:val="143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AC18D" w14:textId="77777777" w:rsidR="00E32F0C" w:rsidRPr="00E32F0C" w:rsidRDefault="00E32F0C" w:rsidP="0079543F">
            <w:pPr>
              <w:spacing w:line="276" w:lineRule="auto"/>
              <w:jc w:val="both"/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</w:pPr>
            <w:r w:rsidRPr="00E32F0C"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  <w:t xml:space="preserve">Nr. </w:t>
            </w:r>
            <w:proofErr w:type="spellStart"/>
            <w:r w:rsidRPr="00E32F0C"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  <w:t>crt</w:t>
            </w:r>
            <w:proofErr w:type="spellEnd"/>
            <w:r w:rsidRPr="00E32F0C"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00781" w14:textId="77777777" w:rsidR="00E32F0C" w:rsidRPr="00E32F0C" w:rsidRDefault="00E32F0C" w:rsidP="0079543F">
            <w:pPr>
              <w:spacing w:line="276" w:lineRule="auto"/>
              <w:jc w:val="both"/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</w:pPr>
            <w:proofErr w:type="spellStart"/>
            <w:r w:rsidRPr="00E32F0C"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  <w:t>Denumire</w:t>
            </w:r>
            <w:proofErr w:type="spellEnd"/>
            <w:r w:rsidRPr="00E32F0C"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2F0C"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  <w:t>partener</w:t>
            </w:r>
            <w:proofErr w:type="spellEnd"/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CAC11" w14:textId="77777777" w:rsidR="00E32F0C" w:rsidRPr="00695C46" w:rsidRDefault="00E32F0C" w:rsidP="0079543F">
            <w:pPr>
              <w:spacing w:line="276" w:lineRule="auto"/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pt-BR"/>
              </w:rPr>
            </w:pPr>
            <w:r w:rsidRPr="00695C46"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pt-BR"/>
              </w:rPr>
              <w:t>Sediul social/sediul secundar/punct de lucru/sucursală/ filială(localitate)</w:t>
            </w:r>
            <w:r w:rsidRPr="00695C46">
              <w:rPr>
                <w:rStyle w:val="FootnoteReference"/>
                <w:rFonts w:ascii="Trebuchet MS" w:hAnsi="Trebuchet MS"/>
                <w:b/>
                <w:sz w:val="24"/>
                <w:szCs w:val="24"/>
                <w:lang w:val="pt-BR"/>
              </w:rPr>
              <w:t>1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1D799" w14:textId="77777777" w:rsidR="00E32F0C" w:rsidRPr="00E32F0C" w:rsidRDefault="00E32F0C" w:rsidP="0079543F">
            <w:pPr>
              <w:spacing w:line="276" w:lineRule="auto"/>
              <w:ind w:right="319"/>
              <w:jc w:val="both"/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</w:pPr>
            <w:proofErr w:type="spellStart"/>
            <w:r w:rsidRPr="00E32F0C"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  <w:t>Obiect</w:t>
            </w:r>
            <w:proofErr w:type="spellEnd"/>
            <w:r w:rsidRPr="00E32F0C"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  <w:t xml:space="preserve"> de activitate</w:t>
            </w:r>
            <w:r w:rsidRPr="00E32F0C">
              <w:rPr>
                <w:rStyle w:val="FootnoteReference"/>
                <w:rFonts w:ascii="Trebuchet MS" w:eastAsia="Calibri" w:hAnsi="Trebuchet MS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8F71B" w14:textId="77777777" w:rsidR="00E32F0C" w:rsidRPr="00E32F0C" w:rsidRDefault="00E32F0C" w:rsidP="0079543F">
            <w:pPr>
              <w:spacing w:line="276" w:lineRule="auto"/>
              <w:jc w:val="both"/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</w:pPr>
            <w:proofErr w:type="spellStart"/>
            <w:r w:rsidRPr="00E32F0C"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  <w:t>Reprezentant</w:t>
            </w:r>
            <w:proofErr w:type="spellEnd"/>
            <w:r w:rsidRPr="00E32F0C"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  <w:t xml:space="preserve"> legal</w:t>
            </w:r>
          </w:p>
        </w:tc>
      </w:tr>
      <w:tr w:rsidR="0079543F" w:rsidRPr="00E32F0C" w14:paraId="6A6642C8" w14:textId="77777777" w:rsidTr="008E599C">
        <w:trPr>
          <w:trHeight w:val="143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6397E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87FAC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  <w:r w:rsidRPr="00E32F0C">
              <w:rPr>
                <w:rFonts w:ascii="Trebuchet MS" w:eastAsia="Calibri" w:hAnsi="Trebuchet MS"/>
                <w:sz w:val="24"/>
                <w:szCs w:val="24"/>
                <w:lang w:val="it-IT"/>
              </w:rPr>
              <w:t>PFA Lipsa Magdalena - Viorica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C6CEB6" w14:textId="77777777" w:rsidR="00E32F0C" w:rsidRPr="00E32F0C" w:rsidRDefault="00E32F0C" w:rsidP="00885310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  <w:r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 xml:space="preserve">Sat Rediu, comuna Rediu, jud. </w:t>
            </w:r>
            <w:proofErr w:type="spellStart"/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>Iași</w:t>
            </w:r>
            <w:proofErr w:type="spellEnd"/>
            <w:r w:rsidR="00FB26EB"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</w:t>
            </w:r>
            <w:r w:rsidR="00FB26EB" w:rsidRPr="00E32F0C">
              <w:rPr>
                <w:rFonts w:ascii="Trebuchet MS" w:eastAsia="Calibri" w:hAnsi="Trebuchet MS"/>
                <w:i/>
                <w:color w:val="000000"/>
                <w:sz w:val="24"/>
                <w:szCs w:val="24"/>
              </w:rPr>
              <w:t xml:space="preserve">– </w:t>
            </w:r>
            <w:proofErr w:type="spellStart"/>
            <w:r w:rsidR="00FB26EB" w:rsidRPr="00E32F0C">
              <w:rPr>
                <w:rFonts w:ascii="Trebuchet MS" w:eastAsia="Calibri" w:hAnsi="Trebuchet MS"/>
                <w:i/>
                <w:color w:val="000000"/>
                <w:sz w:val="24"/>
                <w:szCs w:val="24"/>
              </w:rPr>
              <w:t>sediu</w:t>
            </w:r>
            <w:proofErr w:type="spellEnd"/>
            <w:r w:rsidR="00FB26EB" w:rsidRPr="00E32F0C">
              <w:rPr>
                <w:rFonts w:ascii="Trebuchet MS" w:eastAsia="Calibri" w:hAnsi="Trebuchet MS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85310">
              <w:rPr>
                <w:rFonts w:ascii="Trebuchet MS" w:eastAsia="Calibri" w:hAnsi="Trebuchet MS"/>
                <w:i/>
                <w:color w:val="000000"/>
                <w:sz w:val="24"/>
                <w:szCs w:val="24"/>
              </w:rPr>
              <w:t>profesional</w:t>
            </w:r>
            <w:proofErr w:type="spellEnd"/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EF5052B" w14:textId="77777777" w:rsidR="00E32F0C" w:rsidRPr="00E32F0C" w:rsidRDefault="00A6100F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Comerț</w:t>
            </w:r>
            <w:proofErr w:type="spellEnd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cu </w:t>
            </w:r>
            <w:proofErr w:type="spellStart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amănuntul</w:t>
            </w:r>
            <w:proofErr w:type="spellEnd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în</w:t>
            </w:r>
            <w:proofErr w:type="spellEnd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magazine </w:t>
            </w:r>
            <w:proofErr w:type="spellStart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nespecializate</w:t>
            </w:r>
            <w:proofErr w:type="spellEnd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, cu </w:t>
            </w:r>
            <w:proofErr w:type="spellStart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vânzare</w:t>
            </w:r>
            <w:proofErr w:type="spellEnd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predominantă</w:t>
            </w:r>
            <w:proofErr w:type="spellEnd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produse</w:t>
            </w:r>
            <w:proofErr w:type="spellEnd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alimentare</w:t>
            </w:r>
            <w:proofErr w:type="spellEnd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băuturi</w:t>
            </w:r>
            <w:proofErr w:type="spellEnd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și</w:t>
            </w:r>
            <w:proofErr w:type="spellEnd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tutun</w:t>
            </w:r>
            <w:proofErr w:type="spellEnd"/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D40F93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  <w:lang w:val="it-IT"/>
              </w:rPr>
            </w:pPr>
            <w:r w:rsidRPr="00E32F0C">
              <w:rPr>
                <w:rFonts w:ascii="Trebuchet MS" w:eastAsia="Calibri" w:hAnsi="Trebuchet MS"/>
                <w:sz w:val="24"/>
                <w:szCs w:val="24"/>
                <w:lang w:val="it-IT"/>
              </w:rPr>
              <w:t>Lipsa Magdalena -Viorica</w:t>
            </w:r>
          </w:p>
        </w:tc>
      </w:tr>
      <w:tr w:rsidR="0079543F" w:rsidRPr="00E32F0C" w14:paraId="5A96BE4F" w14:textId="77777777" w:rsidTr="008E599C">
        <w:trPr>
          <w:trHeight w:val="143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CDE53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A1708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 w:themeColor="text1"/>
                <w:sz w:val="24"/>
                <w:szCs w:val="24"/>
              </w:rPr>
            </w:pPr>
            <w:r w:rsidRPr="00E32F0C">
              <w:rPr>
                <w:rFonts w:ascii="Trebuchet MS" w:eastAsia="Calibri" w:hAnsi="Trebuchet MS"/>
                <w:sz w:val="24"/>
                <w:szCs w:val="24"/>
                <w:lang w:val="it-IT"/>
              </w:rPr>
              <w:t>II Iftode Vasile Valentin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25191" w14:textId="77777777" w:rsidR="00E32F0C" w:rsidRPr="00695C46" w:rsidRDefault="009778C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</w:pPr>
            <w:r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>Sat Șipote, comuna Șipote, județul Iași</w:t>
            </w:r>
            <w:r w:rsidR="00BB2BD5"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 xml:space="preserve"> </w:t>
            </w:r>
            <w:r w:rsidR="00BB2BD5" w:rsidRPr="00695C46">
              <w:rPr>
                <w:rFonts w:ascii="Trebuchet MS" w:eastAsia="Calibri" w:hAnsi="Trebuchet MS"/>
                <w:i/>
                <w:color w:val="000000"/>
                <w:sz w:val="24"/>
                <w:szCs w:val="24"/>
                <w:lang w:val="pt-BR"/>
              </w:rPr>
              <w:t xml:space="preserve">– sediu </w:t>
            </w:r>
            <w:r w:rsidR="00885310" w:rsidRPr="00695C46">
              <w:rPr>
                <w:rFonts w:ascii="Trebuchet MS" w:eastAsia="Calibri" w:hAnsi="Trebuchet MS"/>
                <w:i/>
                <w:color w:val="000000"/>
                <w:sz w:val="24"/>
                <w:szCs w:val="24"/>
                <w:lang w:val="pt-BR"/>
              </w:rPr>
              <w:t>profesional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00257" w14:textId="77777777" w:rsidR="00E32F0C" w:rsidRPr="00E32F0C" w:rsidRDefault="009778C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Activități</w:t>
            </w:r>
            <w:proofErr w:type="spellEnd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auxiliare</w:t>
            </w:r>
            <w:proofErr w:type="spellEnd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pentru</w:t>
            </w:r>
            <w:proofErr w:type="spellEnd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producția</w:t>
            </w:r>
            <w:proofErr w:type="spellEnd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vegetală</w:t>
            </w:r>
            <w:proofErr w:type="spellEnd"/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69534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  <w:proofErr w:type="spellStart"/>
            <w:r w:rsidRPr="00E32F0C">
              <w:rPr>
                <w:rFonts w:ascii="Trebuchet MS" w:eastAsia="Calibri" w:hAnsi="Trebuchet MS"/>
                <w:sz w:val="24"/>
                <w:szCs w:val="24"/>
              </w:rPr>
              <w:t>Iftode</w:t>
            </w:r>
            <w:proofErr w:type="spellEnd"/>
            <w:r w:rsidRPr="00E32F0C">
              <w:rPr>
                <w:rFonts w:ascii="Trebuchet MS" w:eastAsia="Calibri" w:hAnsi="Trebuchet MS"/>
                <w:sz w:val="24"/>
                <w:szCs w:val="24"/>
              </w:rPr>
              <w:t xml:space="preserve"> </w:t>
            </w:r>
            <w:proofErr w:type="spellStart"/>
            <w:r w:rsidRPr="00E32F0C">
              <w:rPr>
                <w:rFonts w:ascii="Trebuchet MS" w:eastAsia="Calibri" w:hAnsi="Trebuchet MS"/>
                <w:sz w:val="24"/>
                <w:szCs w:val="24"/>
              </w:rPr>
              <w:t>Vasile</w:t>
            </w:r>
            <w:proofErr w:type="spellEnd"/>
            <w:r w:rsidRPr="00E32F0C">
              <w:rPr>
                <w:rFonts w:ascii="Trebuchet MS" w:eastAsia="Calibri" w:hAnsi="Trebuchet MS"/>
                <w:sz w:val="24"/>
                <w:szCs w:val="24"/>
              </w:rPr>
              <w:t xml:space="preserve"> Valentin</w:t>
            </w:r>
          </w:p>
        </w:tc>
      </w:tr>
      <w:tr w:rsidR="0079543F" w:rsidRPr="00E32F0C" w14:paraId="2A54F838" w14:textId="77777777" w:rsidTr="008E599C">
        <w:trPr>
          <w:trHeight w:val="143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FD568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AE886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 w:themeColor="text1"/>
                <w:sz w:val="24"/>
                <w:szCs w:val="24"/>
              </w:rPr>
            </w:pPr>
            <w:r w:rsidRPr="00E32F0C">
              <w:rPr>
                <w:rFonts w:ascii="Trebuchet MS" w:eastAsia="Calibri" w:hAnsi="Trebuchet MS"/>
                <w:sz w:val="24"/>
                <w:szCs w:val="24"/>
                <w:lang w:val="it-IT"/>
              </w:rPr>
              <w:t>IF Prăjescu Celina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372C2D" w14:textId="77777777" w:rsidR="00E32F0C" w:rsidRPr="00695C46" w:rsidRDefault="00BB2BD5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</w:pPr>
            <w:r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>Sat Săveni, comuna Gropnița, județul Iași</w:t>
            </w:r>
            <w:r w:rsidR="00FB26EB"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 xml:space="preserve"> </w:t>
            </w:r>
            <w:r w:rsidR="00FB26EB" w:rsidRPr="00695C46">
              <w:rPr>
                <w:rFonts w:ascii="Trebuchet MS" w:eastAsia="Calibri" w:hAnsi="Trebuchet MS"/>
                <w:i/>
                <w:color w:val="000000"/>
                <w:sz w:val="24"/>
                <w:szCs w:val="24"/>
                <w:lang w:val="pt-BR"/>
              </w:rPr>
              <w:t xml:space="preserve">– sediu </w:t>
            </w:r>
            <w:r w:rsidR="00885310" w:rsidRPr="00695C46">
              <w:rPr>
                <w:rFonts w:ascii="Trebuchet MS" w:eastAsia="Calibri" w:hAnsi="Trebuchet MS"/>
                <w:i/>
                <w:color w:val="000000"/>
                <w:sz w:val="24"/>
                <w:szCs w:val="24"/>
                <w:lang w:val="pt-BR"/>
              </w:rPr>
              <w:t>profesional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BA6AFD6" w14:textId="77777777" w:rsidR="00E32F0C" w:rsidRPr="00E32F0C" w:rsidRDefault="00BB2BD5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Comerț</w:t>
            </w:r>
            <w:proofErr w:type="spellEnd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cu </w:t>
            </w:r>
            <w:proofErr w:type="spellStart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amănuntul</w:t>
            </w:r>
            <w:proofErr w:type="spellEnd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în</w:t>
            </w:r>
            <w:proofErr w:type="spellEnd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magazine </w:t>
            </w:r>
            <w:proofErr w:type="spellStart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nespecializate</w:t>
            </w:r>
            <w:proofErr w:type="spellEnd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, cu </w:t>
            </w:r>
            <w:proofErr w:type="spellStart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vânzare</w:t>
            </w:r>
            <w:proofErr w:type="spellEnd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predominantă</w:t>
            </w:r>
            <w:proofErr w:type="spellEnd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produse</w:t>
            </w:r>
            <w:proofErr w:type="spellEnd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alimentare</w:t>
            </w:r>
            <w:proofErr w:type="spellEnd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băuturi</w:t>
            </w:r>
            <w:proofErr w:type="spellEnd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și</w:t>
            </w:r>
            <w:proofErr w:type="spellEnd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tutun</w:t>
            </w:r>
            <w:proofErr w:type="spellEnd"/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B47763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  <w:proofErr w:type="spellStart"/>
            <w:r w:rsidRPr="00E32F0C">
              <w:rPr>
                <w:rFonts w:ascii="Trebuchet MS" w:eastAsia="Calibri" w:hAnsi="Trebuchet MS"/>
                <w:sz w:val="24"/>
                <w:szCs w:val="24"/>
              </w:rPr>
              <w:t>Prajescu</w:t>
            </w:r>
            <w:proofErr w:type="spellEnd"/>
            <w:r w:rsidRPr="00E32F0C">
              <w:rPr>
                <w:rFonts w:ascii="Trebuchet MS" w:eastAsia="Calibri" w:hAnsi="Trebuchet MS"/>
                <w:sz w:val="24"/>
                <w:szCs w:val="24"/>
              </w:rPr>
              <w:t xml:space="preserve"> Celina</w:t>
            </w:r>
          </w:p>
        </w:tc>
      </w:tr>
      <w:tr w:rsidR="0079543F" w:rsidRPr="00E32F0C" w14:paraId="017371C2" w14:textId="77777777" w:rsidTr="008E599C">
        <w:trPr>
          <w:trHeight w:val="143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33B5C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9090C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  <w:lang w:val="it-IT"/>
              </w:rPr>
            </w:pPr>
            <w:r w:rsidRPr="00E32F0C">
              <w:rPr>
                <w:rFonts w:ascii="Trebuchet MS" w:eastAsia="Calibri" w:hAnsi="Trebuchet MS"/>
                <w:sz w:val="24"/>
                <w:szCs w:val="24"/>
                <w:lang w:val="it-IT"/>
              </w:rPr>
              <w:t>PFA Verstiuc Mihaela Irina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6CD5EA" w14:textId="77777777" w:rsidR="00E32F0C" w:rsidRPr="00695C46" w:rsidRDefault="00BB2BD5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</w:pPr>
            <w:r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 xml:space="preserve">Sat Plugari, comuna Plugari, județul Iași </w:t>
            </w:r>
            <w:r w:rsidRPr="00695C46">
              <w:rPr>
                <w:rFonts w:ascii="Trebuchet MS" w:eastAsia="Calibri" w:hAnsi="Trebuchet MS"/>
                <w:i/>
                <w:color w:val="000000"/>
                <w:sz w:val="24"/>
                <w:szCs w:val="24"/>
                <w:lang w:val="pt-BR"/>
              </w:rPr>
              <w:t xml:space="preserve">– sediu </w:t>
            </w:r>
            <w:r w:rsidR="00885310" w:rsidRPr="00695C46">
              <w:rPr>
                <w:rFonts w:ascii="Trebuchet MS" w:eastAsia="Calibri" w:hAnsi="Trebuchet MS"/>
                <w:i/>
                <w:color w:val="000000"/>
                <w:sz w:val="24"/>
                <w:szCs w:val="24"/>
                <w:lang w:val="pt-BR"/>
              </w:rPr>
              <w:t>profesional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D5779EE" w14:textId="77777777" w:rsidR="00E32F0C" w:rsidRPr="00695C46" w:rsidRDefault="00BB2BD5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</w:pPr>
            <w:r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>Cultivarea legumelor și a pepenilor, a rădăcinoaselor și tuberculilor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ED661E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  <w:proofErr w:type="spellStart"/>
            <w:r w:rsidRPr="00E32F0C">
              <w:rPr>
                <w:rFonts w:ascii="Trebuchet MS" w:eastAsia="Calibri" w:hAnsi="Trebuchet MS"/>
                <w:sz w:val="24"/>
                <w:szCs w:val="24"/>
              </w:rPr>
              <w:t>Verstiuc</w:t>
            </w:r>
            <w:proofErr w:type="spellEnd"/>
            <w:r w:rsidRPr="00E32F0C">
              <w:rPr>
                <w:rFonts w:ascii="Trebuchet MS" w:eastAsia="Calibri" w:hAnsi="Trebuchet MS"/>
                <w:sz w:val="24"/>
                <w:szCs w:val="24"/>
              </w:rPr>
              <w:t xml:space="preserve"> Mihaela Irina</w:t>
            </w:r>
          </w:p>
        </w:tc>
      </w:tr>
      <w:tr w:rsidR="0079543F" w:rsidRPr="00E32F0C" w14:paraId="46156C3F" w14:textId="77777777" w:rsidTr="008E599C">
        <w:trPr>
          <w:trHeight w:val="143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FBF79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5.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14DF0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 w:themeColor="text1"/>
                <w:sz w:val="24"/>
                <w:szCs w:val="24"/>
              </w:rPr>
            </w:pPr>
            <w:r w:rsidRPr="00E32F0C">
              <w:rPr>
                <w:rFonts w:ascii="Trebuchet MS" w:eastAsia="Calibri" w:hAnsi="Trebuchet MS"/>
                <w:sz w:val="24"/>
                <w:szCs w:val="24"/>
                <w:lang w:val="it-IT"/>
              </w:rPr>
              <w:t>SC ROBIAM COMPANY  SRL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7D258" w14:textId="77777777" w:rsidR="00FB26EB" w:rsidRPr="00E32F0C" w:rsidRDefault="00885310" w:rsidP="00BA6DD6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  <w:r w:rsidRPr="002F5B8A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 xml:space="preserve">Sat Ursoaia, </w:t>
            </w:r>
            <w:r w:rsidR="00FB26EB" w:rsidRPr="002F5B8A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 xml:space="preserve">Comuna Românești, jud. </w:t>
            </w:r>
            <w:proofErr w:type="spellStart"/>
            <w:r w:rsidR="00FB26EB">
              <w:rPr>
                <w:rFonts w:ascii="Trebuchet MS" w:eastAsia="Calibri" w:hAnsi="Trebuchet MS"/>
                <w:color w:val="000000"/>
                <w:sz w:val="24"/>
                <w:szCs w:val="24"/>
              </w:rPr>
              <w:t>Iași</w:t>
            </w:r>
            <w:proofErr w:type="spellEnd"/>
            <w:r w:rsidR="00FB26EB"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–</w:t>
            </w:r>
            <w:r w:rsidR="00FB26EB" w:rsidRPr="00FB26EB">
              <w:rPr>
                <w:rFonts w:ascii="Trebuchet MS" w:eastAsia="Calibri" w:hAnsi="Trebuchet MS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BA6DD6">
              <w:rPr>
                <w:rFonts w:ascii="Trebuchet MS" w:eastAsia="Calibri" w:hAnsi="Trebuchet MS"/>
                <w:i/>
                <w:color w:val="000000"/>
                <w:sz w:val="24"/>
                <w:szCs w:val="24"/>
              </w:rPr>
              <w:t>sediu</w:t>
            </w:r>
            <w:proofErr w:type="spellEnd"/>
            <w:r w:rsidR="00BA6DD6">
              <w:rPr>
                <w:rFonts w:ascii="Trebuchet MS" w:eastAsia="Calibri" w:hAnsi="Trebuchet MS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BA6DD6">
              <w:rPr>
                <w:rFonts w:ascii="Trebuchet MS" w:eastAsia="Calibri" w:hAnsi="Trebuchet MS"/>
                <w:i/>
                <w:color w:val="000000"/>
                <w:sz w:val="24"/>
                <w:szCs w:val="24"/>
              </w:rPr>
              <w:t>secundar</w:t>
            </w:r>
            <w:proofErr w:type="spellEnd"/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D51DD" w14:textId="77777777" w:rsidR="00E32F0C" w:rsidRPr="00E32F0C" w:rsidRDefault="00914DF4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Comerț</w:t>
            </w:r>
            <w:proofErr w:type="spellEnd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cu </w:t>
            </w:r>
            <w:proofErr w:type="spellStart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amănuntul</w:t>
            </w:r>
            <w:proofErr w:type="spellEnd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în</w:t>
            </w:r>
            <w:proofErr w:type="spellEnd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magazine </w:t>
            </w:r>
            <w:proofErr w:type="spellStart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nespecializate</w:t>
            </w:r>
            <w:proofErr w:type="spellEnd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, cu </w:t>
            </w:r>
            <w:proofErr w:type="spellStart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vânzare</w:t>
            </w:r>
            <w:proofErr w:type="spellEnd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predominantă</w:t>
            </w:r>
            <w:proofErr w:type="spellEnd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produse</w:t>
            </w:r>
            <w:proofErr w:type="spellEnd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alimentare</w:t>
            </w:r>
            <w:proofErr w:type="spellEnd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băuturi</w:t>
            </w:r>
            <w:proofErr w:type="spellEnd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și</w:t>
            </w:r>
            <w:proofErr w:type="spellEnd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tutun</w:t>
            </w:r>
            <w:proofErr w:type="spellEnd"/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A413C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  <w:r w:rsidRPr="00E32F0C">
              <w:rPr>
                <w:rFonts w:ascii="Trebuchet MS" w:eastAsia="Calibri" w:hAnsi="Trebuchet MS"/>
                <w:sz w:val="24"/>
                <w:szCs w:val="24"/>
              </w:rPr>
              <w:t xml:space="preserve">Nita </w:t>
            </w:r>
            <w:proofErr w:type="spellStart"/>
            <w:r w:rsidRPr="00E32F0C">
              <w:rPr>
                <w:rFonts w:ascii="Trebuchet MS" w:eastAsia="Calibri" w:hAnsi="Trebuchet MS"/>
                <w:sz w:val="24"/>
                <w:szCs w:val="24"/>
              </w:rPr>
              <w:t>Lenuta</w:t>
            </w:r>
            <w:proofErr w:type="spellEnd"/>
            <w:r w:rsidRPr="00E32F0C">
              <w:rPr>
                <w:rFonts w:ascii="Trebuchet MS" w:eastAsia="Calibri" w:hAnsi="Trebuchet MS"/>
                <w:sz w:val="24"/>
                <w:szCs w:val="24"/>
              </w:rPr>
              <w:t xml:space="preserve"> Simona</w:t>
            </w:r>
          </w:p>
        </w:tc>
      </w:tr>
      <w:tr w:rsidR="0079543F" w:rsidRPr="00E32F0C" w14:paraId="68ED0724" w14:textId="77777777" w:rsidTr="008E599C">
        <w:trPr>
          <w:trHeight w:val="143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68860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6.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A9C66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  <w:lang w:val="it-IT"/>
              </w:rPr>
            </w:pPr>
            <w:r w:rsidRPr="00E32F0C">
              <w:rPr>
                <w:rFonts w:ascii="Trebuchet MS" w:eastAsia="Calibri" w:hAnsi="Trebuchet MS"/>
                <w:sz w:val="24"/>
                <w:szCs w:val="24"/>
                <w:lang w:val="it-IT"/>
              </w:rPr>
              <w:t>SC TONY 2006 SRL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EC083" w14:textId="77777777" w:rsidR="00BB2BD5" w:rsidRPr="00695C46" w:rsidRDefault="00BB2BD5" w:rsidP="00BB2BD5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</w:pPr>
            <w:r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 xml:space="preserve">Sat Potângeni, comuna Movileni, județu Iași </w:t>
            </w:r>
            <w:r w:rsidRPr="00695C46">
              <w:rPr>
                <w:rFonts w:ascii="Trebuchet MS" w:eastAsia="Calibri" w:hAnsi="Trebuchet MS"/>
                <w:i/>
                <w:color w:val="000000"/>
                <w:sz w:val="24"/>
                <w:szCs w:val="24"/>
                <w:lang w:val="pt-BR"/>
              </w:rPr>
              <w:t>– sediu social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C11B2" w14:textId="77777777" w:rsidR="00E32F0C" w:rsidRPr="00695C46" w:rsidRDefault="00BB2BD5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</w:pPr>
            <w:r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>Baruri și alte activități de servire a băuturilor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FA4AA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  <w:proofErr w:type="spellStart"/>
            <w:r w:rsidRPr="00E32F0C">
              <w:rPr>
                <w:rFonts w:ascii="Trebuchet MS" w:eastAsia="Calibri" w:hAnsi="Trebuchet MS"/>
                <w:sz w:val="24"/>
                <w:szCs w:val="24"/>
              </w:rPr>
              <w:t>Gradinariu</w:t>
            </w:r>
            <w:proofErr w:type="spellEnd"/>
            <w:r w:rsidRPr="00E32F0C">
              <w:rPr>
                <w:rFonts w:ascii="Trebuchet MS" w:eastAsia="Calibri" w:hAnsi="Trebuchet MS"/>
                <w:sz w:val="24"/>
                <w:szCs w:val="24"/>
              </w:rPr>
              <w:t xml:space="preserve"> Sergiu </w:t>
            </w:r>
            <w:proofErr w:type="spellStart"/>
            <w:r w:rsidRPr="00E32F0C">
              <w:rPr>
                <w:rFonts w:ascii="Trebuchet MS" w:eastAsia="Calibri" w:hAnsi="Trebuchet MS"/>
                <w:sz w:val="24"/>
                <w:szCs w:val="24"/>
              </w:rPr>
              <w:t>Ionel</w:t>
            </w:r>
            <w:proofErr w:type="spellEnd"/>
          </w:p>
        </w:tc>
      </w:tr>
      <w:tr w:rsidR="0079543F" w:rsidRPr="00E32F0C" w14:paraId="0EBEF737" w14:textId="77777777" w:rsidTr="008E599C">
        <w:trPr>
          <w:trHeight w:val="143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7D3CE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7.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C57CF9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  <w:lang w:val="it-IT"/>
              </w:rPr>
            </w:pPr>
            <w:r w:rsidRPr="00E32F0C">
              <w:rPr>
                <w:rFonts w:ascii="Trebuchet MS" w:eastAsia="Calibri" w:hAnsi="Trebuchet MS"/>
                <w:sz w:val="24"/>
                <w:szCs w:val="24"/>
                <w:lang w:val="it-IT"/>
              </w:rPr>
              <w:t>SC VIC START 2003 SRL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582EF3" w14:textId="77777777" w:rsidR="00E32F0C" w:rsidRPr="00695C46" w:rsidRDefault="00E32F0C" w:rsidP="00BB2BD5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</w:pPr>
            <w:r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 xml:space="preserve">Sat </w:t>
            </w:r>
            <w:r w:rsidR="00BB2BD5"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>Largă Jijia</w:t>
            </w:r>
            <w:r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>, comuna Movileni, jud</w:t>
            </w:r>
            <w:r w:rsidR="00BB2BD5"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>ețul</w:t>
            </w:r>
            <w:r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 xml:space="preserve"> Iași </w:t>
            </w:r>
            <w:r w:rsidRPr="00695C46">
              <w:rPr>
                <w:rFonts w:ascii="Trebuchet MS" w:eastAsia="Calibri" w:hAnsi="Trebuchet MS"/>
                <w:i/>
                <w:color w:val="000000"/>
                <w:sz w:val="24"/>
                <w:szCs w:val="24"/>
                <w:lang w:val="pt-BR"/>
              </w:rPr>
              <w:t>– sediu social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90E1FF5" w14:textId="77777777" w:rsidR="00E32F0C" w:rsidRPr="00695C46" w:rsidRDefault="00BB2BD5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</w:pPr>
            <w:r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 xml:space="preserve">Cultivarea cerealelor (exclusiv orez), plantelor leguminoase și </w:t>
            </w:r>
            <w:r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lastRenderedPageBreak/>
              <w:t>a plantelor producătoare de semințe oleaginoase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ECC143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  <w:proofErr w:type="spellStart"/>
            <w:r w:rsidRPr="00E32F0C">
              <w:rPr>
                <w:rFonts w:ascii="Trebuchet MS" w:eastAsia="Calibri" w:hAnsi="Trebuchet MS"/>
                <w:sz w:val="24"/>
                <w:szCs w:val="24"/>
              </w:rPr>
              <w:lastRenderedPageBreak/>
              <w:t>Rimbu</w:t>
            </w:r>
            <w:proofErr w:type="spellEnd"/>
            <w:r w:rsidRPr="00E32F0C">
              <w:rPr>
                <w:rFonts w:ascii="Trebuchet MS" w:eastAsia="Calibri" w:hAnsi="Trebuchet MS"/>
                <w:sz w:val="24"/>
                <w:szCs w:val="24"/>
              </w:rPr>
              <w:t xml:space="preserve"> </w:t>
            </w:r>
            <w:proofErr w:type="spellStart"/>
            <w:r w:rsidRPr="00E32F0C">
              <w:rPr>
                <w:rFonts w:ascii="Trebuchet MS" w:eastAsia="Calibri" w:hAnsi="Trebuchet MS"/>
                <w:sz w:val="24"/>
                <w:szCs w:val="24"/>
              </w:rPr>
              <w:t>Ionel</w:t>
            </w:r>
            <w:proofErr w:type="spellEnd"/>
          </w:p>
        </w:tc>
      </w:tr>
      <w:tr w:rsidR="0079543F" w:rsidRPr="00E32F0C" w14:paraId="208DB132" w14:textId="77777777" w:rsidTr="008E599C">
        <w:trPr>
          <w:trHeight w:val="143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EC495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8.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86C88" w14:textId="77777777" w:rsidR="00E32F0C" w:rsidRPr="00695C46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 w:themeColor="text1"/>
                <w:sz w:val="24"/>
                <w:szCs w:val="24"/>
                <w:lang w:val="pt-BR"/>
              </w:rPr>
            </w:pPr>
            <w:r w:rsidRPr="00E32F0C">
              <w:rPr>
                <w:rFonts w:ascii="Trebuchet MS" w:eastAsia="Calibri" w:hAnsi="Trebuchet MS"/>
                <w:sz w:val="24"/>
                <w:szCs w:val="24"/>
                <w:lang w:val="it-IT"/>
              </w:rPr>
              <w:t>SC „Pomicola Recea - Plugari” SRL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188688" w14:textId="77777777" w:rsidR="00E32F0C" w:rsidRPr="00695C46" w:rsidRDefault="00B13D98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</w:pPr>
            <w:r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>Sat Plugari, comuna Plugari, anexa C9/1, camera 10, județul Iași</w:t>
            </w:r>
            <w:r w:rsidR="00885310"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 xml:space="preserve"> </w:t>
            </w:r>
            <w:r w:rsidR="00885310" w:rsidRPr="00695C46">
              <w:rPr>
                <w:rFonts w:ascii="Trebuchet MS" w:eastAsia="Calibri" w:hAnsi="Trebuchet MS"/>
                <w:i/>
                <w:color w:val="000000"/>
                <w:sz w:val="24"/>
                <w:szCs w:val="24"/>
                <w:lang w:val="pt-BR"/>
              </w:rPr>
              <w:t>– sediu social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EEDE32E" w14:textId="77777777" w:rsidR="00E32F0C" w:rsidRPr="00695C46" w:rsidRDefault="00B13D98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</w:pPr>
            <w:r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>Comerț cu ridicata a fructelor și legumelor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311209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  <w:proofErr w:type="spellStart"/>
            <w:r w:rsidRPr="00E32F0C">
              <w:rPr>
                <w:rFonts w:ascii="Trebuchet MS" w:eastAsia="Calibri" w:hAnsi="Trebuchet MS"/>
                <w:sz w:val="24"/>
                <w:szCs w:val="24"/>
              </w:rPr>
              <w:t>Airinei</w:t>
            </w:r>
            <w:proofErr w:type="spellEnd"/>
            <w:r w:rsidRPr="00E32F0C">
              <w:rPr>
                <w:rFonts w:ascii="Trebuchet MS" w:eastAsia="Calibri" w:hAnsi="Trebuchet MS"/>
                <w:sz w:val="24"/>
                <w:szCs w:val="24"/>
              </w:rPr>
              <w:t xml:space="preserve"> </w:t>
            </w:r>
            <w:proofErr w:type="spellStart"/>
            <w:r w:rsidRPr="00E32F0C">
              <w:rPr>
                <w:rFonts w:ascii="Trebuchet MS" w:eastAsia="Calibri" w:hAnsi="Trebuchet MS"/>
                <w:sz w:val="24"/>
                <w:szCs w:val="24"/>
              </w:rPr>
              <w:t>Ilie</w:t>
            </w:r>
            <w:proofErr w:type="spellEnd"/>
          </w:p>
        </w:tc>
      </w:tr>
      <w:tr w:rsidR="0079543F" w:rsidRPr="00714ED7" w14:paraId="279287E7" w14:textId="77777777" w:rsidTr="008E599C">
        <w:trPr>
          <w:trHeight w:val="143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3A167" w14:textId="526D19F1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9.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395D7" w14:textId="3911B793" w:rsidR="008E599C" w:rsidRDefault="008E599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  <w:lang w:val="it-IT"/>
              </w:rPr>
            </w:pPr>
          </w:p>
          <w:p w14:paraId="2FE3EF3E" w14:textId="369789C7" w:rsidR="00E32F0C" w:rsidRPr="00E32F0C" w:rsidRDefault="008E599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  <w:lang w:val="it-IT"/>
              </w:rPr>
            </w:pPr>
            <w:r>
              <w:rPr>
                <w:rFonts w:ascii="Trebuchet MS" w:eastAsia="Calibri" w:hAnsi="Trebuchet MS"/>
                <w:sz w:val="24"/>
                <w:szCs w:val="24"/>
                <w:lang w:val="it-IT"/>
              </w:rPr>
              <w:t>SC ETCONSTRUCT</w:t>
            </w:r>
            <w:r w:rsidR="0041549E">
              <w:rPr>
                <w:rFonts w:ascii="Trebuchet MS" w:eastAsia="Calibri" w:hAnsi="Trebuchet MS"/>
                <w:sz w:val="24"/>
                <w:szCs w:val="24"/>
                <w:lang w:val="it-IT"/>
              </w:rPr>
              <w:t xml:space="preserve"> LUX RESIDENCE</w:t>
            </w:r>
            <w:r>
              <w:rPr>
                <w:rFonts w:ascii="Trebuchet MS" w:eastAsia="Calibri" w:hAnsi="Trebuchet MS"/>
                <w:sz w:val="24"/>
                <w:szCs w:val="24"/>
                <w:lang w:val="it-IT"/>
              </w:rPr>
              <w:t xml:space="preserve"> SRL 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AC881" w14:textId="093DB093" w:rsidR="00E32F0C" w:rsidRPr="00695C46" w:rsidRDefault="008E599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  <w:lang w:val="fr-FR"/>
              </w:rPr>
            </w:pPr>
            <w:r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fr-FR"/>
              </w:rPr>
              <w:t xml:space="preserve"> </w:t>
            </w:r>
          </w:p>
          <w:p w14:paraId="565DFD0E" w14:textId="39B28659" w:rsidR="00714ED7" w:rsidRPr="00695C46" w:rsidRDefault="00714ED7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</w:pPr>
            <w:r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>Sat Horlești, comuna Rediu, s</w:t>
            </w:r>
            <w:r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>tr. Vitejilor nr. 4, camera 3, județul Iași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1F2A0" w14:textId="6E8D6B6F" w:rsidR="00E32F0C" w:rsidRPr="00695C46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</w:pPr>
            <w:r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>Lucrări de construcții  clădirilor rezidențiale și nerezidențiale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EEB63" w14:textId="1EABAF4D" w:rsidR="00E32F0C" w:rsidRPr="00695C46" w:rsidRDefault="008E599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  <w:lang w:val="pt-BR"/>
              </w:rPr>
            </w:pPr>
            <w:r w:rsidRPr="00695C46">
              <w:rPr>
                <w:rFonts w:ascii="Trebuchet MS" w:eastAsia="Calibri" w:hAnsi="Trebuchet MS"/>
                <w:sz w:val="24"/>
                <w:szCs w:val="24"/>
                <w:lang w:val="pt-BR"/>
              </w:rPr>
              <w:t xml:space="preserve"> </w:t>
            </w:r>
          </w:p>
          <w:p w14:paraId="2185DD96" w14:textId="14BB8C41" w:rsidR="00714ED7" w:rsidRPr="00714ED7" w:rsidRDefault="00714ED7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  <w:proofErr w:type="spellStart"/>
            <w:r>
              <w:rPr>
                <w:rFonts w:ascii="Trebuchet MS" w:eastAsia="Calibri" w:hAnsi="Trebuchet MS"/>
                <w:sz w:val="24"/>
                <w:szCs w:val="24"/>
              </w:rPr>
              <w:t>Etcu</w:t>
            </w:r>
            <w:proofErr w:type="spellEnd"/>
            <w:r>
              <w:rPr>
                <w:rFonts w:ascii="Trebuchet MS" w:eastAsia="Calibri" w:hAnsi="Trebuchet MS"/>
                <w:sz w:val="24"/>
                <w:szCs w:val="24"/>
              </w:rPr>
              <w:t xml:space="preserve"> Carmen-Elena</w:t>
            </w:r>
          </w:p>
        </w:tc>
      </w:tr>
      <w:tr w:rsidR="000E0618" w:rsidRPr="00E32F0C" w14:paraId="7D809D26" w14:textId="77777777" w:rsidTr="008E599C">
        <w:trPr>
          <w:trHeight w:val="143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47C8A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A88E1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 w:themeColor="text1"/>
                <w:sz w:val="24"/>
                <w:szCs w:val="24"/>
              </w:rPr>
            </w:pPr>
            <w:r w:rsidRPr="00E32F0C">
              <w:rPr>
                <w:rFonts w:ascii="Trebuchet MS" w:eastAsia="Calibri" w:hAnsi="Trebuchet MS"/>
                <w:color w:val="000000" w:themeColor="text1"/>
                <w:sz w:val="24"/>
                <w:szCs w:val="24"/>
              </w:rPr>
              <w:t>SC ROGIPA SRL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21C45" w14:textId="77777777" w:rsidR="00E32F0C" w:rsidRPr="00695C46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</w:pPr>
            <w:r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>Sat Românești, comuna Românești, județul Iași</w:t>
            </w:r>
            <w:r w:rsidR="00FB26EB"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 xml:space="preserve"> </w:t>
            </w:r>
            <w:r w:rsidR="00FB26EB" w:rsidRPr="00695C46">
              <w:rPr>
                <w:rFonts w:ascii="Trebuchet MS" w:eastAsia="Calibri" w:hAnsi="Trebuchet MS"/>
                <w:i/>
                <w:color w:val="000000"/>
                <w:sz w:val="24"/>
                <w:szCs w:val="24"/>
                <w:lang w:val="pt-BR"/>
              </w:rPr>
              <w:t>– sediu social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358B5" w14:textId="77777777" w:rsidR="00E32F0C" w:rsidRPr="00695C46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</w:pPr>
            <w:r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>Cultivarea cerealelor (exclusiv orez), plantelor leguminoase și a plantelor producătoare de semințe oleaginoase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F0932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  <w:proofErr w:type="spellStart"/>
            <w:r w:rsidRPr="00E32F0C">
              <w:rPr>
                <w:rFonts w:ascii="Trebuchet MS" w:eastAsia="Calibri" w:hAnsi="Trebuchet MS"/>
                <w:sz w:val="24"/>
                <w:szCs w:val="24"/>
              </w:rPr>
              <w:t>Ignat</w:t>
            </w:r>
            <w:proofErr w:type="spellEnd"/>
            <w:r w:rsidRPr="00E32F0C">
              <w:rPr>
                <w:rFonts w:ascii="Trebuchet MS" w:eastAsia="Calibri" w:hAnsi="Trebuchet MS"/>
                <w:sz w:val="24"/>
                <w:szCs w:val="24"/>
              </w:rPr>
              <w:t xml:space="preserve"> Dan</w:t>
            </w:r>
          </w:p>
        </w:tc>
      </w:tr>
      <w:tr w:rsidR="000E0618" w:rsidRPr="00E32F0C" w14:paraId="40A1ADA7" w14:textId="77777777" w:rsidTr="008E599C">
        <w:trPr>
          <w:trHeight w:val="143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9C0C7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56370" w14:textId="77777777" w:rsidR="00E32F0C" w:rsidRPr="00695C46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 w:themeColor="text1"/>
                <w:sz w:val="24"/>
                <w:szCs w:val="24"/>
                <w:lang w:val="fr-FR"/>
              </w:rPr>
            </w:pPr>
            <w:r w:rsidRPr="00695C46">
              <w:rPr>
                <w:rFonts w:ascii="Trebuchet MS" w:eastAsia="Calibri" w:hAnsi="Trebuchet MS"/>
                <w:color w:val="000000" w:themeColor="text1"/>
                <w:sz w:val="24"/>
                <w:szCs w:val="24"/>
                <w:lang w:val="fr-FR"/>
              </w:rPr>
              <w:t>SC FERMA LA BUNICI SRL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4B507" w14:textId="77777777" w:rsidR="00E32F0C" w:rsidRPr="00695C46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</w:pPr>
            <w:r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>Sat Gropnița, comuna Gropnița, nr. 22, județul Iași</w:t>
            </w:r>
            <w:r w:rsidR="00FB26EB"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 xml:space="preserve"> </w:t>
            </w:r>
            <w:r w:rsidR="00FB26EB" w:rsidRPr="00695C46">
              <w:rPr>
                <w:rFonts w:ascii="Trebuchet MS" w:eastAsia="Calibri" w:hAnsi="Trebuchet MS"/>
                <w:i/>
                <w:color w:val="000000"/>
                <w:sz w:val="24"/>
                <w:szCs w:val="24"/>
                <w:lang w:val="pt-BR"/>
              </w:rPr>
              <w:t>– sediu social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19241" w14:textId="77777777" w:rsidR="00E32F0C" w:rsidRPr="00695C46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</w:pPr>
            <w:r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>Activități în ferme mixte (cultură vegetală combinată cu creșterea animalelor)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490BF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  <w:proofErr w:type="spellStart"/>
            <w:r w:rsidRPr="00E32F0C">
              <w:rPr>
                <w:rFonts w:ascii="Trebuchet MS" w:eastAsia="Calibri" w:hAnsi="Trebuchet MS"/>
                <w:sz w:val="24"/>
                <w:szCs w:val="24"/>
              </w:rPr>
              <w:t>Stoica</w:t>
            </w:r>
            <w:proofErr w:type="spellEnd"/>
            <w:r w:rsidRPr="00E32F0C">
              <w:rPr>
                <w:rFonts w:ascii="Trebuchet MS" w:eastAsia="Calibri" w:hAnsi="Trebuchet MS"/>
                <w:sz w:val="24"/>
                <w:szCs w:val="24"/>
              </w:rPr>
              <w:t xml:space="preserve"> Cristian Mihai</w:t>
            </w:r>
          </w:p>
        </w:tc>
      </w:tr>
      <w:tr w:rsidR="000E0618" w:rsidRPr="00E32F0C" w14:paraId="446C9612" w14:textId="77777777" w:rsidTr="008E599C">
        <w:trPr>
          <w:trHeight w:val="143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FB756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925A6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 w:themeColor="text1"/>
                <w:sz w:val="24"/>
                <w:szCs w:val="24"/>
              </w:rPr>
            </w:pPr>
            <w:r w:rsidRPr="00E32F0C">
              <w:rPr>
                <w:rFonts w:ascii="Trebuchet MS" w:eastAsia="Calibri" w:hAnsi="Trebuchet MS"/>
                <w:color w:val="000000" w:themeColor="text1"/>
                <w:sz w:val="24"/>
                <w:szCs w:val="24"/>
              </w:rPr>
              <w:t>CENTRUL MEDICAL CARDIODENT SRL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62F1D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  <w:r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 xml:space="preserve">Sat Valea Lupului, comuna Valea Lupului, str. Mircea Eliade, nr. 35, jud. </w:t>
            </w:r>
            <w:proofErr w:type="spellStart"/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>Iași</w:t>
            </w:r>
            <w:proofErr w:type="spellEnd"/>
            <w:r w:rsidR="00FB26EB"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</w:t>
            </w:r>
            <w:r w:rsidR="00FB26EB" w:rsidRPr="00E32F0C">
              <w:rPr>
                <w:rFonts w:ascii="Trebuchet MS" w:eastAsia="Calibri" w:hAnsi="Trebuchet MS"/>
                <w:i/>
                <w:color w:val="000000"/>
                <w:sz w:val="24"/>
                <w:szCs w:val="24"/>
              </w:rPr>
              <w:t xml:space="preserve">– </w:t>
            </w:r>
            <w:proofErr w:type="spellStart"/>
            <w:r w:rsidR="00FB26EB" w:rsidRPr="00E32F0C">
              <w:rPr>
                <w:rFonts w:ascii="Trebuchet MS" w:eastAsia="Calibri" w:hAnsi="Trebuchet MS"/>
                <w:i/>
                <w:color w:val="000000"/>
                <w:sz w:val="24"/>
                <w:szCs w:val="24"/>
              </w:rPr>
              <w:t>sediu</w:t>
            </w:r>
            <w:proofErr w:type="spellEnd"/>
            <w:r w:rsidR="00FB26EB" w:rsidRPr="00E32F0C">
              <w:rPr>
                <w:rFonts w:ascii="Trebuchet MS" w:eastAsia="Calibri" w:hAnsi="Trebuchet MS"/>
                <w:i/>
                <w:color w:val="000000"/>
                <w:sz w:val="24"/>
                <w:szCs w:val="24"/>
              </w:rPr>
              <w:t xml:space="preserve"> social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A5543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  <w:proofErr w:type="spellStart"/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>Activități</w:t>
            </w:r>
            <w:proofErr w:type="spellEnd"/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>asistență</w:t>
            </w:r>
            <w:proofErr w:type="spellEnd"/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>stomatologică</w:t>
            </w:r>
            <w:proofErr w:type="spellEnd"/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5AA21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  <w:proofErr w:type="spellStart"/>
            <w:r w:rsidRPr="00E32F0C">
              <w:rPr>
                <w:rFonts w:ascii="Trebuchet MS" w:eastAsia="Calibri" w:hAnsi="Trebuchet MS"/>
                <w:sz w:val="24"/>
                <w:szCs w:val="24"/>
              </w:rPr>
              <w:t>Untu</w:t>
            </w:r>
            <w:proofErr w:type="spellEnd"/>
            <w:r w:rsidRPr="00E32F0C">
              <w:rPr>
                <w:rFonts w:ascii="Trebuchet MS" w:eastAsia="Calibri" w:hAnsi="Trebuchet MS"/>
                <w:sz w:val="24"/>
                <w:szCs w:val="24"/>
              </w:rPr>
              <w:t xml:space="preserve"> </w:t>
            </w:r>
            <w:proofErr w:type="spellStart"/>
            <w:r w:rsidRPr="00E32F0C">
              <w:rPr>
                <w:rFonts w:ascii="Trebuchet MS" w:eastAsia="Calibri" w:hAnsi="Trebuchet MS"/>
                <w:sz w:val="24"/>
                <w:szCs w:val="24"/>
              </w:rPr>
              <w:t>Codrin</w:t>
            </w:r>
            <w:proofErr w:type="spellEnd"/>
          </w:p>
        </w:tc>
      </w:tr>
      <w:tr w:rsidR="0079543F" w:rsidRPr="00E32F0C" w14:paraId="581DF5D8" w14:textId="77777777" w:rsidTr="008E599C">
        <w:trPr>
          <w:trHeight w:val="143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6018A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5CC2D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  <w:lang w:val="it-IT"/>
              </w:rPr>
            </w:pPr>
            <w:r w:rsidRPr="00E32F0C">
              <w:rPr>
                <w:rFonts w:ascii="Trebuchet MS" w:eastAsia="Calibri" w:hAnsi="Trebuchet MS"/>
                <w:color w:val="000000" w:themeColor="text1"/>
                <w:sz w:val="24"/>
                <w:szCs w:val="24"/>
              </w:rPr>
              <w:t>SC „LA HAIDĂU” SRL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680F0" w14:textId="77777777" w:rsidR="00E32F0C" w:rsidRPr="00E32F0C" w:rsidRDefault="00E32F0C" w:rsidP="002A305E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  <w:r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 xml:space="preserve">Șoseaua Copoului, nr. 210, </w:t>
            </w:r>
            <w:r w:rsidR="002A305E"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 xml:space="preserve">Sat Breazu, comuna Rediu, jud. </w:t>
            </w:r>
            <w:proofErr w:type="spellStart"/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>Ia</w:t>
            </w:r>
            <w:r w:rsidR="002A305E">
              <w:rPr>
                <w:rFonts w:ascii="Trebuchet MS" w:eastAsia="Calibri" w:hAnsi="Trebuchet MS"/>
                <w:color w:val="000000"/>
                <w:sz w:val="24"/>
                <w:szCs w:val="24"/>
              </w:rPr>
              <w:t>ș</w:t>
            </w:r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>i</w:t>
            </w:r>
            <w:proofErr w:type="spellEnd"/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</w:t>
            </w:r>
            <w:r w:rsidRPr="00E32F0C">
              <w:rPr>
                <w:rFonts w:ascii="Trebuchet MS" w:eastAsia="Calibri" w:hAnsi="Trebuchet MS"/>
                <w:i/>
                <w:color w:val="000000"/>
                <w:sz w:val="24"/>
                <w:szCs w:val="24"/>
              </w:rPr>
              <w:t xml:space="preserve">– </w:t>
            </w:r>
            <w:proofErr w:type="spellStart"/>
            <w:r w:rsidRPr="00E32F0C">
              <w:rPr>
                <w:rFonts w:ascii="Trebuchet MS" w:eastAsia="Calibri" w:hAnsi="Trebuchet MS"/>
                <w:i/>
                <w:color w:val="000000"/>
                <w:sz w:val="24"/>
                <w:szCs w:val="24"/>
              </w:rPr>
              <w:t>sediu</w:t>
            </w:r>
            <w:proofErr w:type="spellEnd"/>
            <w:r w:rsidRPr="00E32F0C">
              <w:rPr>
                <w:rFonts w:ascii="Trebuchet MS" w:eastAsia="Calibri" w:hAnsi="Trebuchet MS"/>
                <w:i/>
                <w:color w:val="000000"/>
                <w:sz w:val="24"/>
                <w:szCs w:val="24"/>
              </w:rPr>
              <w:t xml:space="preserve"> social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D3F92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  <w:proofErr w:type="spellStart"/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>Comerț</w:t>
            </w:r>
            <w:proofErr w:type="spellEnd"/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cu </w:t>
            </w:r>
            <w:proofErr w:type="spellStart"/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>amănuntul</w:t>
            </w:r>
            <w:proofErr w:type="spellEnd"/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>în</w:t>
            </w:r>
            <w:proofErr w:type="spellEnd"/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magazine </w:t>
            </w:r>
            <w:proofErr w:type="spellStart"/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>nespecializate</w:t>
            </w:r>
            <w:proofErr w:type="spellEnd"/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, cu </w:t>
            </w:r>
            <w:proofErr w:type="spellStart"/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>vânzare</w:t>
            </w:r>
            <w:proofErr w:type="spellEnd"/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>predominantă</w:t>
            </w:r>
            <w:proofErr w:type="spellEnd"/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>produse</w:t>
            </w:r>
            <w:proofErr w:type="spellEnd"/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>alimentare</w:t>
            </w:r>
            <w:proofErr w:type="spellEnd"/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>băuturi</w:t>
            </w:r>
            <w:proofErr w:type="spellEnd"/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>și</w:t>
            </w:r>
            <w:proofErr w:type="spellEnd"/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>tutun</w:t>
            </w:r>
            <w:proofErr w:type="spellEnd"/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C8959" w14:textId="77777777" w:rsidR="00E32F0C" w:rsidRPr="00E32F0C" w:rsidRDefault="00E32F0C" w:rsidP="002A305E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  <w:proofErr w:type="spellStart"/>
            <w:r w:rsidRPr="00E32F0C">
              <w:rPr>
                <w:rFonts w:ascii="Trebuchet MS" w:eastAsia="Calibri" w:hAnsi="Trebuchet MS"/>
                <w:sz w:val="24"/>
                <w:szCs w:val="24"/>
              </w:rPr>
              <w:t>Haid</w:t>
            </w:r>
            <w:r w:rsidR="002A305E">
              <w:rPr>
                <w:rFonts w:ascii="Trebuchet MS" w:eastAsia="Calibri" w:hAnsi="Trebuchet MS"/>
                <w:sz w:val="24"/>
                <w:szCs w:val="24"/>
              </w:rPr>
              <w:t>ă</w:t>
            </w:r>
            <w:r w:rsidRPr="00E32F0C">
              <w:rPr>
                <w:rFonts w:ascii="Trebuchet MS" w:eastAsia="Calibri" w:hAnsi="Trebuchet MS"/>
                <w:sz w:val="24"/>
                <w:szCs w:val="24"/>
              </w:rPr>
              <w:t>u</w:t>
            </w:r>
            <w:proofErr w:type="spellEnd"/>
            <w:r w:rsidRPr="00E32F0C">
              <w:rPr>
                <w:rFonts w:ascii="Trebuchet MS" w:eastAsia="Calibri" w:hAnsi="Trebuchet MS"/>
                <w:sz w:val="24"/>
                <w:szCs w:val="24"/>
              </w:rPr>
              <w:t xml:space="preserve"> Ana Maria</w:t>
            </w:r>
          </w:p>
        </w:tc>
      </w:tr>
    </w:tbl>
    <w:p w14:paraId="106D497F" w14:textId="77777777" w:rsidR="0022535A" w:rsidRDefault="0022535A">
      <w:r>
        <w:br w:type="page"/>
      </w:r>
    </w:p>
    <w:tbl>
      <w:tblPr>
        <w:tblW w:w="133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9"/>
        <w:gridCol w:w="2810"/>
        <w:gridCol w:w="4365"/>
        <w:gridCol w:w="3531"/>
        <w:gridCol w:w="2113"/>
      </w:tblGrid>
      <w:tr w:rsidR="000E0618" w:rsidRPr="00E32F0C" w14:paraId="189AF253" w14:textId="77777777" w:rsidTr="0022535A">
        <w:trPr>
          <w:trHeight w:val="143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94170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lastRenderedPageBreak/>
              <w:t>14.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03749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  <w:lang w:val="it-IT"/>
              </w:rPr>
            </w:pPr>
            <w:r w:rsidRPr="00E32F0C">
              <w:rPr>
                <w:rFonts w:ascii="Trebuchet MS" w:eastAsia="Calibri" w:hAnsi="Trebuchet MS"/>
                <w:color w:val="000000" w:themeColor="text1"/>
                <w:sz w:val="24"/>
                <w:szCs w:val="24"/>
              </w:rPr>
              <w:t>PFA ILIESCU IONUT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5BDF1" w14:textId="77777777" w:rsidR="00E32F0C" w:rsidRPr="00E32F0C" w:rsidRDefault="002A305E" w:rsidP="00885310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  <w:r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 xml:space="preserve">Sat Rediu, comuna Rediu, </w:t>
            </w:r>
            <w:r w:rsidR="00E32F0C"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 xml:space="preserve">jud. </w:t>
            </w:r>
            <w:proofErr w:type="spellStart"/>
            <w:r w:rsidR="00E32F0C"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>Iași</w:t>
            </w:r>
            <w:proofErr w:type="spellEnd"/>
            <w:r w:rsidR="00E32F0C"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="00E32F0C" w:rsidRPr="002A305E">
              <w:rPr>
                <w:rFonts w:ascii="Trebuchet MS" w:eastAsia="Calibri" w:hAnsi="Trebuchet MS"/>
                <w:i/>
                <w:color w:val="000000"/>
                <w:sz w:val="24"/>
                <w:szCs w:val="24"/>
              </w:rPr>
              <w:t>sediu</w:t>
            </w:r>
            <w:proofErr w:type="spellEnd"/>
            <w:r w:rsidR="00E32F0C" w:rsidRPr="002A305E">
              <w:rPr>
                <w:rFonts w:ascii="Trebuchet MS" w:eastAsia="Calibri" w:hAnsi="Trebuchet MS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85310">
              <w:rPr>
                <w:rFonts w:ascii="Trebuchet MS" w:eastAsia="Calibri" w:hAnsi="Trebuchet MS"/>
                <w:i/>
                <w:color w:val="000000"/>
                <w:sz w:val="24"/>
                <w:szCs w:val="24"/>
              </w:rPr>
              <w:t>profesional</w:t>
            </w:r>
            <w:proofErr w:type="spellEnd"/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498E6" w14:textId="77777777" w:rsidR="00E32F0C" w:rsidRPr="00695C46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</w:pPr>
            <w:r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>Cultivarea legumelor și a pepenilor, a rădăcinoaselor și tuberculilor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A7AEE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  <w:lang w:val="it-IT"/>
              </w:rPr>
            </w:pPr>
            <w:r w:rsidRPr="00E32F0C">
              <w:rPr>
                <w:rFonts w:ascii="Trebuchet MS" w:eastAsia="Calibri" w:hAnsi="Trebuchet MS"/>
                <w:color w:val="000000" w:themeColor="text1"/>
                <w:sz w:val="24"/>
                <w:szCs w:val="24"/>
              </w:rPr>
              <w:t xml:space="preserve">Iliescu </w:t>
            </w:r>
            <w:proofErr w:type="spellStart"/>
            <w:r w:rsidRPr="00E32F0C">
              <w:rPr>
                <w:rFonts w:ascii="Trebuchet MS" w:eastAsia="Calibri" w:hAnsi="Trebuchet MS"/>
                <w:color w:val="000000" w:themeColor="text1"/>
                <w:sz w:val="24"/>
                <w:szCs w:val="24"/>
              </w:rPr>
              <w:t>Ionut</w:t>
            </w:r>
            <w:proofErr w:type="spellEnd"/>
          </w:p>
        </w:tc>
      </w:tr>
      <w:tr w:rsidR="0079543F" w:rsidRPr="00E32F0C" w14:paraId="3FEF1350" w14:textId="77777777" w:rsidTr="0022535A">
        <w:trPr>
          <w:trHeight w:val="143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F2948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1</w:t>
            </w:r>
            <w:r w:rsidR="0079543F">
              <w:rPr>
                <w:rFonts w:ascii="Trebuchet MS" w:eastAsia="Calibri" w:hAnsi="Trebuchet MS"/>
                <w:color w:val="000000"/>
                <w:sz w:val="24"/>
                <w:szCs w:val="24"/>
              </w:rPr>
              <w:t>5</w:t>
            </w:r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F5B70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  <w:r w:rsidRPr="00E32F0C">
              <w:rPr>
                <w:rFonts w:ascii="Trebuchet MS" w:eastAsia="Calibri" w:hAnsi="Trebuchet MS"/>
                <w:sz w:val="24"/>
                <w:szCs w:val="24"/>
                <w:lang w:val="it-IT"/>
              </w:rPr>
              <w:t>COOPERATIVA AGRICOLĂ ȚIGLĂU MODRUZ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3BEF0" w14:textId="77777777" w:rsidR="00E32F0C" w:rsidRPr="00695C46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</w:pPr>
            <w:r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>Sat Lupăria, comuna Prăjeni, județul Botoșani</w:t>
            </w:r>
            <w:r w:rsidR="00FB26EB"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 xml:space="preserve"> </w:t>
            </w:r>
            <w:r w:rsidR="00FB26EB" w:rsidRPr="00695C46">
              <w:rPr>
                <w:rFonts w:ascii="Trebuchet MS" w:eastAsia="Calibri" w:hAnsi="Trebuchet MS"/>
                <w:i/>
                <w:color w:val="000000"/>
                <w:sz w:val="24"/>
                <w:szCs w:val="24"/>
                <w:lang w:val="pt-BR"/>
              </w:rPr>
              <w:t>– sediu social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0E2B7" w14:textId="77777777" w:rsidR="00E32F0C" w:rsidRPr="00695C46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</w:pPr>
            <w:r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>Activități în ferme mixte (cultură vegetală combinată cu creșterea animalelor)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6650A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  <w:proofErr w:type="spellStart"/>
            <w:r w:rsidRPr="00E32F0C">
              <w:rPr>
                <w:rFonts w:ascii="Trebuchet MS" w:eastAsia="Calibri" w:hAnsi="Trebuchet MS"/>
                <w:sz w:val="24"/>
                <w:szCs w:val="24"/>
              </w:rPr>
              <w:t>Zamfirache</w:t>
            </w:r>
            <w:proofErr w:type="spellEnd"/>
            <w:r w:rsidRPr="00E32F0C">
              <w:rPr>
                <w:rFonts w:ascii="Trebuchet MS" w:eastAsia="Calibri" w:hAnsi="Trebuchet MS"/>
                <w:sz w:val="24"/>
                <w:szCs w:val="24"/>
              </w:rPr>
              <w:t xml:space="preserve"> Dumitru</w:t>
            </w:r>
          </w:p>
        </w:tc>
      </w:tr>
      <w:tr w:rsidR="00E32F0C" w:rsidRPr="00B143F4" w14:paraId="04FAE9FB" w14:textId="77777777" w:rsidTr="005C6A1B">
        <w:trPr>
          <w:cantSplit/>
          <w:trHeight w:val="143"/>
          <w:jc w:val="center"/>
        </w:trPr>
        <w:tc>
          <w:tcPr>
            <w:tcW w:w="13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51C4C65E" w14:textId="77777777" w:rsidR="00E32F0C" w:rsidRPr="00695C46" w:rsidRDefault="00E32F0C" w:rsidP="000E0618">
            <w:pPr>
              <w:spacing w:line="276" w:lineRule="auto"/>
              <w:jc w:val="both"/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pt-BR"/>
              </w:rPr>
            </w:pPr>
            <w:r w:rsidRPr="00695C46"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pt-BR"/>
              </w:rPr>
              <w:t xml:space="preserve">PONDEREA PARTENERILOR PRIVATI  DIN TOTAL PARTENERIAT </w:t>
            </w:r>
            <w:r w:rsidR="000E0618" w:rsidRPr="00695C46"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pt-BR"/>
              </w:rPr>
              <w:t xml:space="preserve">51,72 </w:t>
            </w:r>
            <w:r w:rsidRPr="00695C46"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pt-BR"/>
              </w:rPr>
              <w:t>%</w:t>
            </w:r>
          </w:p>
        </w:tc>
      </w:tr>
      <w:tr w:rsidR="00E32F0C" w:rsidRPr="00B143F4" w14:paraId="7175D006" w14:textId="77777777" w:rsidTr="00E32F0C">
        <w:trPr>
          <w:cantSplit/>
          <w:trHeight w:val="143"/>
          <w:jc w:val="center"/>
        </w:trPr>
        <w:tc>
          <w:tcPr>
            <w:tcW w:w="13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8EEEFE4" w14:textId="77777777" w:rsidR="00E32F0C" w:rsidRPr="00695C46" w:rsidRDefault="00E32F0C" w:rsidP="0079543F">
            <w:pPr>
              <w:spacing w:line="276" w:lineRule="auto"/>
              <w:jc w:val="both"/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</w:pPr>
          </w:p>
        </w:tc>
      </w:tr>
      <w:tr w:rsidR="00E32F0C" w:rsidRPr="00E32F0C" w14:paraId="3B1AF04A" w14:textId="77777777" w:rsidTr="00C83527">
        <w:trPr>
          <w:cantSplit/>
          <w:trHeight w:val="143"/>
          <w:jc w:val="center"/>
        </w:trPr>
        <w:tc>
          <w:tcPr>
            <w:tcW w:w="13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4FBA59FC" w14:textId="77777777" w:rsidR="00E32F0C" w:rsidRPr="0022535A" w:rsidRDefault="00E32F0C" w:rsidP="0079543F">
            <w:pPr>
              <w:spacing w:line="276" w:lineRule="auto"/>
              <w:jc w:val="both"/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</w:pPr>
            <w:r w:rsidRPr="0022535A"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  <w:t>PARTENERI SOCIETATE CIVILĂ (ONG)</w:t>
            </w:r>
          </w:p>
        </w:tc>
      </w:tr>
      <w:tr w:rsidR="0079543F" w:rsidRPr="00E32F0C" w14:paraId="318F1F97" w14:textId="77777777" w:rsidTr="0022535A">
        <w:trPr>
          <w:trHeight w:val="143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11543" w14:textId="77777777" w:rsidR="00E32F0C" w:rsidRPr="00E32F0C" w:rsidRDefault="00E32F0C" w:rsidP="0079543F">
            <w:pPr>
              <w:spacing w:line="276" w:lineRule="auto"/>
              <w:jc w:val="both"/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</w:pPr>
            <w:r w:rsidRPr="00E32F0C"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  <w:t xml:space="preserve">Nr. </w:t>
            </w:r>
            <w:proofErr w:type="spellStart"/>
            <w:r w:rsidRPr="00E32F0C"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  <w:t>crt</w:t>
            </w:r>
            <w:proofErr w:type="spellEnd"/>
            <w:r w:rsidRPr="00E32F0C"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95EAA" w14:textId="77777777" w:rsidR="00E32F0C" w:rsidRPr="00E32F0C" w:rsidRDefault="00E32F0C" w:rsidP="0079543F">
            <w:pPr>
              <w:spacing w:line="276" w:lineRule="auto"/>
              <w:jc w:val="both"/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</w:pPr>
            <w:proofErr w:type="spellStart"/>
            <w:r w:rsidRPr="00E32F0C"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  <w:t>Denumire</w:t>
            </w:r>
            <w:proofErr w:type="spellEnd"/>
            <w:r w:rsidRPr="00E32F0C"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2F0C"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  <w:t>partener</w:t>
            </w:r>
            <w:proofErr w:type="spellEnd"/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189DC" w14:textId="77777777" w:rsidR="00E32F0C" w:rsidRPr="00695C46" w:rsidRDefault="00E32F0C" w:rsidP="0079543F">
            <w:pPr>
              <w:spacing w:line="276" w:lineRule="auto"/>
              <w:jc w:val="both"/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pt-BR"/>
              </w:rPr>
            </w:pPr>
            <w:r w:rsidRPr="00695C46"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pt-BR"/>
              </w:rPr>
              <w:t>Sediul social/sediul secundar/punct de lucru/sucursală/filială (localitate)</w:t>
            </w:r>
            <w:r w:rsidRPr="00695C46">
              <w:rPr>
                <w:rStyle w:val="FootnoteReference"/>
                <w:rFonts w:ascii="Trebuchet MS" w:hAnsi="Trebuchet MS"/>
                <w:b/>
                <w:sz w:val="24"/>
                <w:szCs w:val="24"/>
                <w:lang w:val="pt-BR"/>
              </w:rPr>
              <w:t>1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27831" w14:textId="77777777" w:rsidR="00E32F0C" w:rsidRPr="00E32F0C" w:rsidRDefault="00E32F0C" w:rsidP="0079543F">
            <w:pPr>
              <w:spacing w:line="276" w:lineRule="auto"/>
              <w:ind w:right="319"/>
              <w:jc w:val="both"/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</w:pPr>
            <w:proofErr w:type="spellStart"/>
            <w:r w:rsidRPr="00E32F0C"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  <w:t>Obiect</w:t>
            </w:r>
            <w:proofErr w:type="spellEnd"/>
            <w:r w:rsidRPr="00E32F0C"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  <w:t xml:space="preserve"> de activitate</w:t>
            </w:r>
            <w:r w:rsidRPr="00E32F0C">
              <w:rPr>
                <w:rStyle w:val="FootnoteReference"/>
                <w:rFonts w:ascii="Trebuchet MS" w:eastAsia="Calibri" w:hAnsi="Trebuchet MS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9BD47" w14:textId="77777777" w:rsidR="00E32F0C" w:rsidRPr="00E32F0C" w:rsidRDefault="00E32F0C" w:rsidP="0079543F">
            <w:pPr>
              <w:spacing w:line="276" w:lineRule="auto"/>
              <w:jc w:val="both"/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</w:pPr>
            <w:proofErr w:type="spellStart"/>
            <w:r w:rsidRPr="00E32F0C"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  <w:t>Reprezentant</w:t>
            </w:r>
            <w:proofErr w:type="spellEnd"/>
            <w:r w:rsidRPr="00E32F0C"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  <w:t xml:space="preserve"> legal</w:t>
            </w:r>
          </w:p>
        </w:tc>
      </w:tr>
      <w:tr w:rsidR="0079543F" w:rsidRPr="00E32F0C" w14:paraId="2749B354" w14:textId="77777777" w:rsidTr="0022535A">
        <w:trPr>
          <w:trHeight w:val="150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BB2AE" w14:textId="77777777" w:rsidR="00E32F0C" w:rsidRPr="00E32F0C" w:rsidRDefault="0079543F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29A58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  <w:lang w:val="it-IT"/>
              </w:rPr>
            </w:pPr>
            <w:r w:rsidRPr="00E32F0C">
              <w:rPr>
                <w:rFonts w:ascii="Trebuchet MS" w:eastAsia="Calibri" w:hAnsi="Trebuchet MS"/>
                <w:color w:val="000000" w:themeColor="text1"/>
                <w:sz w:val="24"/>
                <w:szCs w:val="24"/>
                <w:lang w:val="it-IT"/>
              </w:rPr>
              <w:t>Asociația „Managementul Vie</w:t>
            </w:r>
            <w:r w:rsidRPr="00E32F0C">
              <w:rPr>
                <w:rFonts w:ascii="Trebuchet MS" w:eastAsia="Calibri" w:hAnsi="Trebuchet MS"/>
                <w:color w:val="000000" w:themeColor="text1"/>
                <w:sz w:val="24"/>
                <w:szCs w:val="24"/>
              </w:rPr>
              <w:t>ț</w:t>
            </w:r>
            <w:r w:rsidRPr="00E32F0C">
              <w:rPr>
                <w:rFonts w:ascii="Trebuchet MS" w:eastAsia="Calibri" w:hAnsi="Trebuchet MS"/>
                <w:color w:val="000000" w:themeColor="text1"/>
                <w:sz w:val="24"/>
                <w:szCs w:val="24"/>
                <w:lang w:val="it-IT"/>
              </w:rPr>
              <w:t>ii”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A819B4" w14:textId="77777777" w:rsidR="00E32F0C" w:rsidRPr="00695C46" w:rsidRDefault="0022535A" w:rsidP="0022535A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</w:pPr>
            <w:r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>Sat Valea Lupului, comuna Valea Lupului, județul Iași</w:t>
            </w:r>
            <w:r w:rsidR="00FB26EB"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 xml:space="preserve"> </w:t>
            </w:r>
            <w:r w:rsidR="00FB26EB" w:rsidRPr="00695C46">
              <w:rPr>
                <w:rFonts w:ascii="Trebuchet MS" w:eastAsia="Calibri" w:hAnsi="Trebuchet MS"/>
                <w:i/>
                <w:color w:val="000000"/>
                <w:sz w:val="24"/>
                <w:szCs w:val="24"/>
                <w:lang w:val="pt-BR"/>
              </w:rPr>
              <w:t>– sediu social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EEF26C" w14:textId="77777777" w:rsidR="00E32F0C" w:rsidRPr="00695C46" w:rsidRDefault="0022535A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</w:pPr>
            <w:r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>Demarează și promovează proiecte în domeniul educației, sănătății, sportului, culturii și asistență socială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D6DF85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 w:themeColor="text1"/>
                <w:sz w:val="24"/>
                <w:szCs w:val="24"/>
                <w:lang w:val="it-IT"/>
              </w:rPr>
            </w:pPr>
            <w:r w:rsidRPr="00E32F0C">
              <w:rPr>
                <w:rFonts w:ascii="Trebuchet MS" w:eastAsia="Calibri" w:hAnsi="Trebuchet MS"/>
                <w:color w:val="000000" w:themeColor="text1"/>
                <w:sz w:val="24"/>
                <w:szCs w:val="24"/>
                <w:lang w:val="it-IT"/>
              </w:rPr>
              <w:t>Schipor Sebastian Tudor</w:t>
            </w:r>
          </w:p>
        </w:tc>
      </w:tr>
      <w:tr w:rsidR="0079543F" w:rsidRPr="00E32F0C" w14:paraId="7F1C8DE7" w14:textId="77777777" w:rsidTr="0022535A">
        <w:trPr>
          <w:trHeight w:val="150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17854" w14:textId="77777777" w:rsidR="00E32F0C" w:rsidRPr="00E32F0C" w:rsidRDefault="0079543F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20E0E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  <w:r w:rsidRPr="00E32F0C">
              <w:rPr>
                <w:rFonts w:ascii="Trebuchet MS" w:eastAsia="Calibri" w:hAnsi="Trebuchet MS"/>
                <w:sz w:val="24"/>
                <w:szCs w:val="24"/>
                <w:lang w:val="it-IT"/>
              </w:rPr>
              <w:t>Asociația „Trifoiul Movileni”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81D2E6" w14:textId="77777777" w:rsidR="00E32F0C" w:rsidRPr="00695C46" w:rsidRDefault="00BB2BD5" w:rsidP="00885310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</w:pPr>
            <w:r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>Sat Movileni, comuna Movileni, județul Iași</w:t>
            </w:r>
            <w:r w:rsidR="00FB26EB"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 xml:space="preserve"> </w:t>
            </w:r>
            <w:r w:rsidR="00FB26EB" w:rsidRPr="00695C46">
              <w:rPr>
                <w:rFonts w:ascii="Trebuchet MS" w:eastAsia="Calibri" w:hAnsi="Trebuchet MS"/>
                <w:i/>
                <w:color w:val="000000"/>
                <w:sz w:val="24"/>
                <w:szCs w:val="24"/>
                <w:lang w:val="pt-BR"/>
              </w:rPr>
              <w:t xml:space="preserve">– </w:t>
            </w:r>
            <w:r w:rsidR="00885310" w:rsidRPr="00695C46">
              <w:rPr>
                <w:rFonts w:ascii="Trebuchet MS" w:eastAsia="Calibri" w:hAnsi="Trebuchet MS"/>
                <w:i/>
                <w:color w:val="000000"/>
                <w:sz w:val="24"/>
                <w:szCs w:val="24"/>
                <w:lang w:val="pt-BR"/>
              </w:rPr>
              <w:t>domiciuliu fiscal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84BB03" w14:textId="77777777" w:rsidR="00E32F0C" w:rsidRPr="00695C46" w:rsidRDefault="00BB2BD5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</w:pPr>
            <w:r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>Administrarea și întreținerea suprafeței de pășune de pe raza comunei Movileni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074CDD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  <w:proofErr w:type="spellStart"/>
            <w:r w:rsidRPr="00E32F0C">
              <w:rPr>
                <w:rFonts w:ascii="Trebuchet MS" w:eastAsia="Calibri" w:hAnsi="Trebuchet MS"/>
                <w:sz w:val="24"/>
                <w:szCs w:val="24"/>
              </w:rPr>
              <w:t>Necula</w:t>
            </w:r>
            <w:proofErr w:type="spellEnd"/>
            <w:r w:rsidRPr="00E32F0C">
              <w:rPr>
                <w:rFonts w:ascii="Trebuchet MS" w:eastAsia="Calibri" w:hAnsi="Trebuchet MS"/>
                <w:sz w:val="24"/>
                <w:szCs w:val="24"/>
              </w:rPr>
              <w:t xml:space="preserve"> </w:t>
            </w:r>
            <w:proofErr w:type="spellStart"/>
            <w:r w:rsidRPr="00E32F0C">
              <w:rPr>
                <w:rFonts w:ascii="Trebuchet MS" w:eastAsia="Calibri" w:hAnsi="Trebuchet MS"/>
                <w:sz w:val="24"/>
                <w:szCs w:val="24"/>
              </w:rPr>
              <w:t>Vasile</w:t>
            </w:r>
            <w:proofErr w:type="spellEnd"/>
          </w:p>
        </w:tc>
      </w:tr>
      <w:tr w:rsidR="0079543F" w:rsidRPr="00E32F0C" w14:paraId="617E09EB" w14:textId="77777777" w:rsidTr="0022535A">
        <w:trPr>
          <w:trHeight w:val="143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CCC09" w14:textId="77777777" w:rsidR="00E32F0C" w:rsidRPr="00E32F0C" w:rsidRDefault="0079543F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C2527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  <w:lang w:val="it-IT"/>
              </w:rPr>
            </w:pPr>
            <w:proofErr w:type="spellStart"/>
            <w:r w:rsidRPr="00E32F0C">
              <w:rPr>
                <w:rFonts w:ascii="Trebuchet MS" w:eastAsia="Calibri" w:hAnsi="Trebuchet MS"/>
                <w:color w:val="000000" w:themeColor="text1"/>
                <w:sz w:val="24"/>
                <w:szCs w:val="24"/>
              </w:rPr>
              <w:t>Societatea</w:t>
            </w:r>
            <w:proofErr w:type="spellEnd"/>
            <w:r w:rsidRPr="00E32F0C">
              <w:rPr>
                <w:rFonts w:ascii="Trebuchet MS" w:eastAsia="Calibri" w:hAnsi="Trebuchet MS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32F0C">
              <w:rPr>
                <w:rFonts w:ascii="Trebuchet MS" w:eastAsia="Calibri" w:hAnsi="Trebuchet MS"/>
                <w:color w:val="000000" w:themeColor="text1"/>
                <w:sz w:val="24"/>
                <w:szCs w:val="24"/>
              </w:rPr>
              <w:t>Agricolă</w:t>
            </w:r>
            <w:proofErr w:type="spellEnd"/>
            <w:r w:rsidRPr="00E32F0C">
              <w:rPr>
                <w:rFonts w:ascii="Trebuchet MS" w:eastAsia="Calibri" w:hAnsi="Trebuchet MS"/>
                <w:color w:val="000000" w:themeColor="text1"/>
                <w:sz w:val="24"/>
                <w:szCs w:val="24"/>
              </w:rPr>
              <w:t xml:space="preserve"> „Ceres </w:t>
            </w:r>
            <w:proofErr w:type="spellStart"/>
            <w:r w:rsidRPr="00E32F0C">
              <w:rPr>
                <w:rFonts w:ascii="Trebuchet MS" w:eastAsia="Calibri" w:hAnsi="Trebuchet MS"/>
                <w:color w:val="000000" w:themeColor="text1"/>
                <w:sz w:val="24"/>
                <w:szCs w:val="24"/>
              </w:rPr>
              <w:t>Plugari</w:t>
            </w:r>
            <w:proofErr w:type="spellEnd"/>
            <w:r w:rsidRPr="00E32F0C">
              <w:rPr>
                <w:rFonts w:ascii="Trebuchet MS" w:eastAsia="Calibri" w:hAnsi="Trebuchet MS"/>
                <w:color w:val="000000" w:themeColor="text1"/>
                <w:sz w:val="24"/>
                <w:szCs w:val="24"/>
              </w:rPr>
              <w:t>”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19FF45" w14:textId="77777777" w:rsidR="00E32F0C" w:rsidRPr="00695C46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</w:pPr>
            <w:r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 xml:space="preserve">Sat Plugari, comuna Plugari, jud. Iași – </w:t>
            </w:r>
            <w:r w:rsidRPr="00695C46">
              <w:rPr>
                <w:rFonts w:ascii="Trebuchet MS" w:eastAsia="Calibri" w:hAnsi="Trebuchet MS"/>
                <w:i/>
                <w:color w:val="000000"/>
                <w:sz w:val="24"/>
                <w:szCs w:val="24"/>
                <w:lang w:val="pt-BR"/>
              </w:rPr>
              <w:t>sediu social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62B316" w14:textId="77777777" w:rsidR="00E32F0C" w:rsidRPr="00695C46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</w:pPr>
            <w:r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>Cultivarea în comun a pământului,  creșterea animalelor, prelucrarea și valorificarea producției, aprovizionarea cu materii și materiale, alte activități utile și necesare societății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D3599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  <w:proofErr w:type="spellStart"/>
            <w:r w:rsidRPr="00E32F0C">
              <w:rPr>
                <w:rFonts w:ascii="Trebuchet MS" w:eastAsia="Calibri" w:hAnsi="Trebuchet MS"/>
                <w:sz w:val="24"/>
                <w:szCs w:val="24"/>
              </w:rPr>
              <w:t>Ababei</w:t>
            </w:r>
            <w:proofErr w:type="spellEnd"/>
            <w:r w:rsidRPr="00E32F0C">
              <w:rPr>
                <w:rFonts w:ascii="Trebuchet MS" w:eastAsia="Calibri" w:hAnsi="Trebuchet MS"/>
                <w:sz w:val="24"/>
                <w:szCs w:val="24"/>
              </w:rPr>
              <w:t>-Ungureanu Traian</w:t>
            </w:r>
          </w:p>
        </w:tc>
      </w:tr>
    </w:tbl>
    <w:p w14:paraId="3B4F6652" w14:textId="77777777" w:rsidR="0022535A" w:rsidRDefault="0022535A">
      <w:r>
        <w:br w:type="page"/>
      </w:r>
    </w:p>
    <w:tbl>
      <w:tblPr>
        <w:tblW w:w="133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9"/>
        <w:gridCol w:w="2810"/>
        <w:gridCol w:w="4365"/>
        <w:gridCol w:w="3531"/>
        <w:gridCol w:w="2113"/>
      </w:tblGrid>
      <w:tr w:rsidR="0079543F" w:rsidRPr="00E32F0C" w14:paraId="0B601EC5" w14:textId="77777777" w:rsidTr="0022535A">
        <w:trPr>
          <w:trHeight w:val="143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52B7B" w14:textId="77777777" w:rsidR="0079543F" w:rsidRDefault="0079543F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lastRenderedPageBreak/>
              <w:t>4.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209C3" w14:textId="77777777" w:rsidR="0079543F" w:rsidRPr="00E32F0C" w:rsidRDefault="0079543F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  <w:proofErr w:type="spellStart"/>
            <w:r w:rsidRPr="00E32F0C">
              <w:rPr>
                <w:rFonts w:ascii="Trebuchet MS" w:eastAsia="Calibri" w:hAnsi="Trebuchet MS"/>
                <w:color w:val="000000" w:themeColor="text1"/>
                <w:sz w:val="24"/>
                <w:szCs w:val="24"/>
              </w:rPr>
              <w:t>Asociația</w:t>
            </w:r>
            <w:proofErr w:type="spellEnd"/>
            <w:r w:rsidRPr="00E32F0C">
              <w:rPr>
                <w:rFonts w:ascii="Trebuchet MS" w:eastAsia="Calibri" w:hAnsi="Trebuchet MS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32F0C">
              <w:rPr>
                <w:rFonts w:ascii="Trebuchet MS" w:eastAsia="Calibri" w:hAnsi="Trebuchet MS"/>
                <w:color w:val="000000" w:themeColor="text1"/>
                <w:sz w:val="24"/>
                <w:szCs w:val="24"/>
              </w:rPr>
              <w:t>sportivă</w:t>
            </w:r>
            <w:proofErr w:type="spellEnd"/>
            <w:r w:rsidRPr="00E32F0C">
              <w:rPr>
                <w:rFonts w:ascii="Trebuchet MS" w:eastAsia="Calibri" w:hAnsi="Trebuchet MS"/>
                <w:color w:val="000000" w:themeColor="text1"/>
                <w:sz w:val="24"/>
                <w:szCs w:val="24"/>
              </w:rPr>
              <w:t xml:space="preserve"> „Gloria </w:t>
            </w:r>
            <w:proofErr w:type="spellStart"/>
            <w:r w:rsidRPr="00E32F0C">
              <w:rPr>
                <w:rFonts w:ascii="Trebuchet MS" w:eastAsia="Calibri" w:hAnsi="Trebuchet MS"/>
                <w:color w:val="000000" w:themeColor="text1"/>
                <w:sz w:val="24"/>
                <w:szCs w:val="24"/>
              </w:rPr>
              <w:t>Românești</w:t>
            </w:r>
            <w:proofErr w:type="spellEnd"/>
            <w:r w:rsidRPr="00E32F0C">
              <w:rPr>
                <w:rFonts w:ascii="Trebuchet MS" w:eastAsia="Calibri" w:hAnsi="Trebuchet MS"/>
                <w:color w:val="000000" w:themeColor="text1"/>
                <w:sz w:val="24"/>
                <w:szCs w:val="24"/>
              </w:rPr>
              <w:t>”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AD7640" w14:textId="77777777" w:rsidR="0079543F" w:rsidRPr="00695C46" w:rsidRDefault="0079543F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</w:pPr>
            <w:r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>Sat Românești, comuna Românești, jud. Iași, incinta școlii I</w:t>
            </w:r>
            <w:r w:rsidR="00885310"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>o</w:t>
            </w:r>
            <w:r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>anid Romanescu</w:t>
            </w:r>
            <w:r w:rsidR="00FB26EB"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 xml:space="preserve"> </w:t>
            </w:r>
            <w:r w:rsidR="00FB26EB" w:rsidRPr="00695C46">
              <w:rPr>
                <w:rFonts w:ascii="Trebuchet MS" w:eastAsia="Calibri" w:hAnsi="Trebuchet MS"/>
                <w:i/>
                <w:color w:val="000000"/>
                <w:sz w:val="24"/>
                <w:szCs w:val="24"/>
                <w:lang w:val="pt-BR"/>
              </w:rPr>
              <w:t xml:space="preserve">– </w:t>
            </w:r>
            <w:r w:rsidR="00885310" w:rsidRPr="00695C46">
              <w:rPr>
                <w:rFonts w:ascii="Trebuchet MS" w:eastAsia="Calibri" w:hAnsi="Trebuchet MS"/>
                <w:i/>
                <w:color w:val="000000"/>
                <w:sz w:val="24"/>
                <w:szCs w:val="24"/>
                <w:lang w:val="pt-BR"/>
              </w:rPr>
              <w:t>domiciuliu fiscal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9E4B31" w14:textId="77777777" w:rsidR="0079543F" w:rsidRPr="00E32F0C" w:rsidRDefault="0079543F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  <w:proofErr w:type="spellStart"/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>Desfășurarea</w:t>
            </w:r>
            <w:proofErr w:type="spellEnd"/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>activități</w:t>
            </w:r>
            <w:proofErr w:type="spellEnd"/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 xml:space="preserve"> sportive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77DC1" w14:textId="77777777" w:rsidR="0079543F" w:rsidRPr="00E32F0C" w:rsidRDefault="0079543F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  <w:lang w:val="it-IT"/>
              </w:rPr>
            </w:pPr>
            <w:proofErr w:type="spellStart"/>
            <w:r w:rsidRPr="00E32F0C">
              <w:rPr>
                <w:rFonts w:ascii="Trebuchet MS" w:eastAsia="Calibri" w:hAnsi="Trebuchet MS"/>
                <w:color w:val="000000" w:themeColor="text1"/>
                <w:sz w:val="24"/>
                <w:szCs w:val="24"/>
              </w:rPr>
              <w:t>Stefanescu</w:t>
            </w:r>
            <w:proofErr w:type="spellEnd"/>
            <w:r w:rsidRPr="00E32F0C">
              <w:rPr>
                <w:rFonts w:ascii="Trebuchet MS" w:eastAsia="Calibri" w:hAnsi="Trebuchet MS"/>
                <w:color w:val="000000" w:themeColor="text1"/>
                <w:sz w:val="24"/>
                <w:szCs w:val="24"/>
              </w:rPr>
              <w:t xml:space="preserve"> Gheorghe</w:t>
            </w:r>
          </w:p>
        </w:tc>
      </w:tr>
      <w:tr w:rsidR="000E0618" w:rsidRPr="00E32F0C" w14:paraId="08D83AE5" w14:textId="77777777" w:rsidTr="0022535A">
        <w:trPr>
          <w:trHeight w:val="143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93440" w14:textId="77777777" w:rsidR="00E32F0C" w:rsidRPr="00E32F0C" w:rsidRDefault="0079543F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  <w:r>
              <w:rPr>
                <w:rFonts w:ascii="Trebuchet MS" w:eastAsia="Calibri" w:hAnsi="Trebuchet MS"/>
                <w:color w:val="000000"/>
                <w:sz w:val="24"/>
                <w:szCs w:val="24"/>
              </w:rPr>
              <w:t>5.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63613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  <w:lang w:val="it-IT"/>
              </w:rPr>
            </w:pPr>
            <w:r w:rsidRPr="00E32F0C">
              <w:rPr>
                <w:rFonts w:ascii="Trebuchet MS" w:eastAsia="Calibri" w:hAnsi="Trebuchet MS"/>
                <w:sz w:val="24"/>
                <w:szCs w:val="24"/>
                <w:lang w:val="it-IT"/>
              </w:rPr>
              <w:t>FUNDAȚIA „CORONA”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751A93" w14:textId="77777777" w:rsidR="00E32F0C" w:rsidRPr="00695C46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</w:pPr>
            <w:r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>Sat Movileni, comuna Movileni, județul Iași, în incinta căminului cultural Movileni</w:t>
            </w:r>
            <w:r w:rsidR="00FB26EB"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 xml:space="preserve"> </w:t>
            </w:r>
            <w:r w:rsidR="00FB26EB" w:rsidRPr="00695C46">
              <w:rPr>
                <w:rFonts w:ascii="Trebuchet MS" w:eastAsia="Calibri" w:hAnsi="Trebuchet MS"/>
                <w:i/>
                <w:color w:val="000000"/>
                <w:sz w:val="24"/>
                <w:szCs w:val="24"/>
                <w:lang w:val="pt-BR"/>
              </w:rPr>
              <w:t>- punct de lucru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8923B3" w14:textId="77777777" w:rsidR="00E32F0C" w:rsidRPr="00695C46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</w:pPr>
            <w:r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>Determină, elaborează și duce la îndeplinire programe pentru dezvoltarea comunității locale în toate sectoarele vieții economice, sociale, culturale, educative, sportive și de tineret și mediu;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B6540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</w:rPr>
            </w:pPr>
            <w:r w:rsidRPr="00E32F0C">
              <w:rPr>
                <w:rFonts w:ascii="Trebuchet MS" w:eastAsia="Calibri" w:hAnsi="Trebuchet MS"/>
                <w:sz w:val="24"/>
                <w:szCs w:val="24"/>
              </w:rPr>
              <w:t>Sile Irina Maria</w:t>
            </w:r>
          </w:p>
        </w:tc>
      </w:tr>
      <w:tr w:rsidR="0079543F" w:rsidRPr="00B143F4" w14:paraId="4FE635BE" w14:textId="77777777" w:rsidTr="00372296">
        <w:trPr>
          <w:trHeight w:val="108"/>
          <w:jc w:val="center"/>
        </w:trPr>
        <w:tc>
          <w:tcPr>
            <w:tcW w:w="13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6A581338" w14:textId="77777777" w:rsidR="0079543F" w:rsidRPr="00695C46" w:rsidRDefault="0079543F" w:rsidP="000E0618">
            <w:pPr>
              <w:spacing w:line="276" w:lineRule="auto"/>
              <w:jc w:val="both"/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pt-BR"/>
              </w:rPr>
            </w:pPr>
            <w:r w:rsidRPr="00695C46"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  <w:t xml:space="preserve"> </w:t>
            </w:r>
            <w:r w:rsidRPr="00695C46">
              <w:rPr>
                <w:rFonts w:ascii="Trebuchet MS" w:eastAsia="Calibri" w:hAnsi="Trebuchet MS"/>
                <w:b/>
                <w:color w:val="000000"/>
                <w:sz w:val="24"/>
                <w:szCs w:val="24"/>
                <w:shd w:val="clear" w:color="auto" w:fill="F2DBDB" w:themeFill="accent2" w:themeFillTint="33"/>
                <w:lang w:val="pt-BR"/>
              </w:rPr>
              <w:t xml:space="preserve">PONDEREA PARTENERILOR – SOCIETATE CIVILĂ DIN TOTAL PARTENERIAT </w:t>
            </w:r>
            <w:r w:rsidR="000E0618" w:rsidRPr="00695C46">
              <w:rPr>
                <w:rFonts w:ascii="Trebuchet MS" w:eastAsia="Calibri" w:hAnsi="Trebuchet MS"/>
                <w:b/>
                <w:color w:val="000000"/>
                <w:sz w:val="24"/>
                <w:szCs w:val="24"/>
                <w:shd w:val="clear" w:color="auto" w:fill="F2DBDB" w:themeFill="accent2" w:themeFillTint="33"/>
                <w:lang w:val="pt-BR"/>
              </w:rPr>
              <w:t xml:space="preserve">17,24 </w:t>
            </w:r>
            <w:r w:rsidRPr="00695C46">
              <w:rPr>
                <w:rFonts w:ascii="Trebuchet MS" w:eastAsia="Calibri" w:hAnsi="Trebuchet MS"/>
                <w:b/>
                <w:color w:val="000000"/>
                <w:sz w:val="24"/>
                <w:szCs w:val="24"/>
                <w:shd w:val="clear" w:color="auto" w:fill="F2DBDB" w:themeFill="accent2" w:themeFillTint="33"/>
                <w:lang w:val="pt-BR"/>
              </w:rPr>
              <w:t>%</w:t>
            </w:r>
          </w:p>
        </w:tc>
      </w:tr>
      <w:tr w:rsidR="0079543F" w:rsidRPr="00B143F4" w14:paraId="56D5DB9D" w14:textId="77777777" w:rsidTr="0079543F">
        <w:trPr>
          <w:trHeight w:val="143"/>
          <w:jc w:val="center"/>
        </w:trPr>
        <w:tc>
          <w:tcPr>
            <w:tcW w:w="13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DA8912A" w14:textId="77777777" w:rsidR="0079543F" w:rsidRPr="00695C46" w:rsidRDefault="0079543F" w:rsidP="0079543F">
            <w:pPr>
              <w:spacing w:line="276" w:lineRule="auto"/>
              <w:jc w:val="both"/>
              <w:rPr>
                <w:rFonts w:ascii="Trebuchet MS" w:eastAsia="Calibri" w:hAnsi="Trebuchet MS"/>
                <w:color w:val="000000"/>
                <w:sz w:val="24"/>
                <w:szCs w:val="24"/>
                <w:lang w:val="pt-BR"/>
              </w:rPr>
            </w:pPr>
          </w:p>
        </w:tc>
      </w:tr>
      <w:tr w:rsidR="0079543F" w:rsidRPr="00E32F0C" w14:paraId="52687F9E" w14:textId="77777777" w:rsidTr="006C026A">
        <w:trPr>
          <w:trHeight w:val="143"/>
          <w:jc w:val="center"/>
        </w:trPr>
        <w:tc>
          <w:tcPr>
            <w:tcW w:w="13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556EA54" w14:textId="77777777" w:rsidR="0079543F" w:rsidRPr="0022535A" w:rsidRDefault="0079543F" w:rsidP="0079543F">
            <w:pPr>
              <w:spacing w:line="276" w:lineRule="auto"/>
              <w:jc w:val="both"/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</w:pPr>
            <w:r w:rsidRPr="00695C46"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pt-BR"/>
              </w:rPr>
              <w:t xml:space="preserve"> </w:t>
            </w:r>
            <w:r w:rsidRPr="0022535A"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  <w:t>PARTENERI PERSOANE FIZICE RELEVANTE</w:t>
            </w:r>
          </w:p>
        </w:tc>
      </w:tr>
      <w:tr w:rsidR="0079543F" w:rsidRPr="00E32F0C" w14:paraId="09D6685E" w14:textId="77777777" w:rsidTr="0022535A">
        <w:trPr>
          <w:trHeight w:val="143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4A7D8" w14:textId="77777777" w:rsidR="00E32F0C" w:rsidRPr="0079543F" w:rsidRDefault="00E32F0C" w:rsidP="0079543F">
            <w:pPr>
              <w:spacing w:line="276" w:lineRule="auto"/>
              <w:jc w:val="both"/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</w:pPr>
            <w:r w:rsidRPr="0079543F"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  <w:t xml:space="preserve">Nr. </w:t>
            </w:r>
            <w:proofErr w:type="spellStart"/>
            <w:r w:rsidRPr="0079543F"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  <w:t>crt</w:t>
            </w:r>
            <w:proofErr w:type="spellEnd"/>
            <w:r w:rsidRPr="0079543F"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7BBF8" w14:textId="77777777" w:rsidR="00E32F0C" w:rsidRPr="0079543F" w:rsidRDefault="00E32F0C" w:rsidP="0079543F">
            <w:pPr>
              <w:spacing w:line="276" w:lineRule="auto"/>
              <w:jc w:val="both"/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</w:pPr>
            <w:proofErr w:type="spellStart"/>
            <w:r w:rsidRPr="0079543F"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  <w:t>Nume</w:t>
            </w:r>
            <w:proofErr w:type="spellEnd"/>
            <w:r w:rsidRPr="0079543F"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43F"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  <w:t>și</w:t>
            </w:r>
            <w:proofErr w:type="spellEnd"/>
            <w:r w:rsidRPr="0079543F"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43F"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  <w:t>prenume</w:t>
            </w:r>
            <w:proofErr w:type="spellEnd"/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30344" w14:textId="77777777" w:rsidR="00E32F0C" w:rsidRPr="0079543F" w:rsidRDefault="00E32F0C" w:rsidP="0079543F">
            <w:pPr>
              <w:spacing w:line="276" w:lineRule="auto"/>
              <w:jc w:val="both"/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</w:pPr>
            <w:r w:rsidRPr="0079543F"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  <w:t>Domiciliu</w:t>
            </w:r>
            <w:r w:rsidRPr="0079543F">
              <w:rPr>
                <w:rStyle w:val="FootnoteReference"/>
                <w:rFonts w:ascii="Trebuchet MS" w:hAnsi="Trebuchet MS"/>
                <w:b/>
                <w:sz w:val="24"/>
                <w:szCs w:val="24"/>
              </w:rPr>
              <w:t>1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13062" w14:textId="77777777" w:rsidR="00E32F0C" w:rsidRPr="00695C46" w:rsidRDefault="00E32F0C" w:rsidP="0079543F">
            <w:pPr>
              <w:spacing w:line="276" w:lineRule="auto"/>
              <w:jc w:val="both"/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fr-FR"/>
              </w:rPr>
            </w:pPr>
            <w:proofErr w:type="spellStart"/>
            <w:r w:rsidRPr="00695C46"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fr-FR"/>
              </w:rPr>
              <w:t>Domeniu</w:t>
            </w:r>
            <w:proofErr w:type="spellEnd"/>
            <w:r w:rsidRPr="00695C46"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695C46"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fr-FR"/>
              </w:rPr>
              <w:t>activitate</w:t>
            </w:r>
            <w:proofErr w:type="spellEnd"/>
            <w:r w:rsidRPr="00695C46"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fr-FR"/>
              </w:rPr>
              <w:t xml:space="preserve"> relevant </w:t>
            </w:r>
            <w:proofErr w:type="spellStart"/>
            <w:r w:rsidRPr="00695C46"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fr-FR"/>
              </w:rPr>
              <w:t>în</w:t>
            </w:r>
            <w:proofErr w:type="spellEnd"/>
            <w:r w:rsidRPr="00695C46"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95C46"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fr-FR"/>
              </w:rPr>
              <w:t>raport</w:t>
            </w:r>
            <w:proofErr w:type="spellEnd"/>
            <w:r w:rsidRPr="00695C46"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95C46"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fr-FR"/>
              </w:rPr>
              <w:t>cu</w:t>
            </w:r>
            <w:proofErr w:type="spellEnd"/>
            <w:r w:rsidRPr="00695C46"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fr-FR"/>
              </w:rPr>
              <w:t xml:space="preserve"> SDL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9C990" w14:textId="77777777" w:rsidR="00E32F0C" w:rsidRPr="0079543F" w:rsidRDefault="0079543F" w:rsidP="0079543F">
            <w:pPr>
              <w:spacing w:line="276" w:lineRule="auto"/>
              <w:jc w:val="both"/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</w:pPr>
            <w:proofErr w:type="spellStart"/>
            <w:r w:rsidRPr="0079543F"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  <w:t>Reprezentant</w:t>
            </w:r>
            <w:proofErr w:type="spellEnd"/>
            <w:r w:rsidRPr="0079543F">
              <w:rPr>
                <w:rFonts w:ascii="Trebuchet MS" w:eastAsia="Calibri" w:hAnsi="Trebuchet MS"/>
                <w:b/>
                <w:color w:val="000000"/>
                <w:sz w:val="24"/>
                <w:szCs w:val="24"/>
              </w:rPr>
              <w:t xml:space="preserve"> legal</w:t>
            </w:r>
          </w:p>
        </w:tc>
      </w:tr>
      <w:tr w:rsidR="00E32F0C" w:rsidRPr="00E32F0C" w14:paraId="2A27AED6" w14:textId="77777777" w:rsidTr="0022535A">
        <w:trPr>
          <w:trHeight w:val="143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E8378" w14:textId="77777777" w:rsidR="00E32F0C" w:rsidRPr="00E32F0C" w:rsidRDefault="00E32F0C" w:rsidP="0079543F">
            <w:pPr>
              <w:spacing w:line="276" w:lineRule="auto"/>
              <w:jc w:val="both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6313E" w14:textId="77777777" w:rsidR="00E32F0C" w:rsidRPr="00E32F0C" w:rsidRDefault="00E32F0C" w:rsidP="0079543F">
            <w:pPr>
              <w:spacing w:line="276" w:lineRule="auto"/>
              <w:jc w:val="both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8BD629" w14:textId="77777777" w:rsidR="00E32F0C" w:rsidRPr="00E32F0C" w:rsidRDefault="00E32F0C" w:rsidP="0079543F">
            <w:pPr>
              <w:spacing w:line="276" w:lineRule="auto"/>
              <w:jc w:val="both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A3E8E7" w14:textId="77777777" w:rsidR="00E32F0C" w:rsidRPr="00E32F0C" w:rsidRDefault="00E32F0C" w:rsidP="0079543F">
            <w:pPr>
              <w:spacing w:line="276" w:lineRule="auto"/>
              <w:jc w:val="both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2ACDD7" w14:textId="77777777" w:rsidR="00E32F0C" w:rsidRPr="00E32F0C" w:rsidRDefault="00E32F0C" w:rsidP="0079543F">
            <w:pPr>
              <w:spacing w:line="276" w:lineRule="auto"/>
              <w:jc w:val="both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</w:p>
        </w:tc>
      </w:tr>
      <w:tr w:rsidR="00E32F0C" w:rsidRPr="00E32F0C" w14:paraId="3E21C3DD" w14:textId="77777777" w:rsidTr="0022535A">
        <w:trPr>
          <w:trHeight w:val="143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B19A3" w14:textId="77777777" w:rsidR="00E32F0C" w:rsidRPr="00E32F0C" w:rsidRDefault="00E32F0C" w:rsidP="0079543F">
            <w:pPr>
              <w:spacing w:line="276" w:lineRule="auto"/>
              <w:jc w:val="both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  <w:r w:rsidRPr="00E32F0C">
              <w:rPr>
                <w:rFonts w:ascii="Trebuchet MS" w:eastAsia="Calibri" w:hAnsi="Trebuchet MS"/>
                <w:color w:val="000000"/>
                <w:sz w:val="24"/>
                <w:szCs w:val="24"/>
              </w:rPr>
              <w:t>...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37082" w14:textId="77777777" w:rsidR="00E32F0C" w:rsidRPr="00E32F0C" w:rsidRDefault="00E32F0C" w:rsidP="0079543F">
            <w:pPr>
              <w:spacing w:line="276" w:lineRule="auto"/>
              <w:jc w:val="center"/>
              <w:rPr>
                <w:rFonts w:ascii="Trebuchet MS" w:eastAsia="Calibri" w:hAnsi="Trebuchet MS"/>
                <w:sz w:val="24"/>
                <w:szCs w:val="24"/>
                <w:lang w:val="it-IT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C01374" w14:textId="77777777" w:rsidR="00E32F0C" w:rsidRPr="00E32F0C" w:rsidRDefault="00E32F0C" w:rsidP="0079543F">
            <w:pPr>
              <w:spacing w:line="276" w:lineRule="auto"/>
              <w:jc w:val="both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B71604" w14:textId="77777777" w:rsidR="00E32F0C" w:rsidRPr="00E32F0C" w:rsidRDefault="00E32F0C" w:rsidP="0079543F">
            <w:pPr>
              <w:spacing w:line="276" w:lineRule="auto"/>
              <w:jc w:val="both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D47F3B" w14:textId="77777777" w:rsidR="00E32F0C" w:rsidRPr="00E32F0C" w:rsidRDefault="00E32F0C" w:rsidP="0079543F">
            <w:pPr>
              <w:spacing w:line="276" w:lineRule="auto"/>
              <w:jc w:val="both"/>
              <w:rPr>
                <w:rFonts w:ascii="Trebuchet MS" w:eastAsia="Calibri" w:hAnsi="Trebuchet MS"/>
                <w:color w:val="000000"/>
                <w:sz w:val="24"/>
                <w:szCs w:val="24"/>
              </w:rPr>
            </w:pPr>
          </w:p>
        </w:tc>
      </w:tr>
      <w:tr w:rsidR="0079543F" w:rsidRPr="00B143F4" w14:paraId="00194FC9" w14:textId="77777777" w:rsidTr="00225F50">
        <w:trPr>
          <w:trHeight w:val="143"/>
          <w:jc w:val="center"/>
        </w:trPr>
        <w:tc>
          <w:tcPr>
            <w:tcW w:w="13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3063CF6D" w14:textId="77777777" w:rsidR="0079543F" w:rsidRPr="00695C46" w:rsidRDefault="0079543F" w:rsidP="000E0618">
            <w:pPr>
              <w:spacing w:line="276" w:lineRule="auto"/>
              <w:jc w:val="both"/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pt-BR"/>
              </w:rPr>
            </w:pPr>
            <w:r w:rsidRPr="00695C46"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pt-BR"/>
              </w:rPr>
              <w:t xml:space="preserve">PONDEREA PARTENERILOR – PERSOANE FIZICE RELEVANTE DIN TOTAL PARTENERIAT </w:t>
            </w:r>
            <w:r w:rsidR="000E0618" w:rsidRPr="00695C46"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pt-BR"/>
              </w:rPr>
              <w:t xml:space="preserve">0 </w:t>
            </w:r>
            <w:r w:rsidRPr="00695C46">
              <w:rPr>
                <w:rFonts w:ascii="Trebuchet MS" w:eastAsia="Calibri" w:hAnsi="Trebuchet MS"/>
                <w:b/>
                <w:color w:val="000000"/>
                <w:sz w:val="24"/>
                <w:szCs w:val="24"/>
                <w:lang w:val="pt-BR"/>
              </w:rPr>
              <w:t>% (max. 5%)</w:t>
            </w:r>
          </w:p>
        </w:tc>
      </w:tr>
    </w:tbl>
    <w:p w14:paraId="6616748F" w14:textId="77777777" w:rsidR="002F75A7" w:rsidRPr="00695C46" w:rsidRDefault="002F75A7" w:rsidP="00F1725C">
      <w:pPr>
        <w:rPr>
          <w:lang w:val="pt-BR"/>
        </w:rPr>
      </w:pPr>
    </w:p>
    <w:sectPr w:rsidR="002F75A7" w:rsidRPr="00695C46" w:rsidSect="0062154B">
      <w:headerReference w:type="default" r:id="rId8"/>
      <w:footerReference w:type="default" r:id="rId9"/>
      <w:pgSz w:w="16839" w:h="11907" w:orient="landscape" w:code="9"/>
      <w:pgMar w:top="1440" w:right="1440" w:bottom="1135" w:left="1440" w:header="720" w:footer="2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4E290A" w14:textId="77777777" w:rsidR="00C119DD" w:rsidRDefault="00C119DD" w:rsidP="00794311">
      <w:r>
        <w:separator/>
      </w:r>
    </w:p>
  </w:endnote>
  <w:endnote w:type="continuationSeparator" w:id="0">
    <w:p w14:paraId="5A099DD7" w14:textId="77777777" w:rsidR="00C119DD" w:rsidRDefault="00C119DD" w:rsidP="00794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Script">
    <w:panose1 w:val="030B0504020000000003"/>
    <w:charset w:val="00"/>
    <w:family w:val="script"/>
    <w:pitch w:val="variable"/>
    <w:sig w:usb0="0000028F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0F2F7" w14:textId="77777777" w:rsidR="00191F47" w:rsidRDefault="00191F47">
    <w:pPr>
      <w:spacing w:line="200" w:lineRule="exact"/>
    </w:pPr>
  </w:p>
  <w:p w14:paraId="6EC5CF96" w14:textId="77777777" w:rsidR="00191F47" w:rsidRDefault="00191F4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D9A6A0" w14:textId="77777777" w:rsidR="00C119DD" w:rsidRDefault="00C119DD" w:rsidP="00794311">
      <w:r>
        <w:separator/>
      </w:r>
    </w:p>
  </w:footnote>
  <w:footnote w:type="continuationSeparator" w:id="0">
    <w:p w14:paraId="4D19751E" w14:textId="77777777" w:rsidR="00C119DD" w:rsidRDefault="00C119DD" w:rsidP="00794311">
      <w:r>
        <w:continuationSeparator/>
      </w:r>
    </w:p>
  </w:footnote>
  <w:footnote w:id="1">
    <w:p w14:paraId="264B365D" w14:textId="77777777" w:rsidR="00E32F0C" w:rsidRPr="00695C46" w:rsidDel="008F6C54" w:rsidRDefault="00E32F0C" w:rsidP="00E32F0C">
      <w:pPr>
        <w:pStyle w:val="FootnoteText"/>
        <w:jc w:val="both"/>
        <w:rPr>
          <w:del w:id="0" w:author="Anca Vasilache" w:date="2016-01-12T13:32:00Z"/>
          <w:rFonts w:ascii="Trebuchet MS" w:hAnsi="Trebuchet MS"/>
          <w:sz w:val="18"/>
          <w:szCs w:val="18"/>
          <w:lang w:val="pt-BR"/>
        </w:rPr>
      </w:pPr>
      <w:r w:rsidRPr="00A84520">
        <w:rPr>
          <w:rStyle w:val="FootnoteReference"/>
          <w:rFonts w:ascii="Trebuchet MS" w:hAnsi="Trebuchet MS"/>
          <w:sz w:val="18"/>
          <w:szCs w:val="18"/>
        </w:rPr>
        <w:footnoteRef/>
      </w:r>
      <w:r w:rsidRPr="002F5B8A">
        <w:rPr>
          <w:rFonts w:ascii="Trebuchet MS" w:hAnsi="Trebuchet MS"/>
          <w:sz w:val="18"/>
          <w:szCs w:val="18"/>
          <w:lang w:val="pt-BR"/>
        </w:rPr>
        <w:t xml:space="preserve"> Se va completa cu denumirea localității din teritoriul acoperit de parteneriat în care este înregistrat sediul/punctul de lucru/etc. </w:t>
      </w:r>
      <w:r w:rsidRPr="00695C46">
        <w:rPr>
          <w:rFonts w:ascii="Trebuchet MS" w:hAnsi="Trebuchet MS"/>
          <w:sz w:val="18"/>
          <w:szCs w:val="18"/>
          <w:lang w:val="pt-BR"/>
        </w:rPr>
        <w:t>Pentru partenerii care nu au sediu/punct de lucru/etc. în teritoriul acoperit de parteneriat se menționează localitatea și județul din afara teritoriului în care sunt înregistrați.</w:t>
      </w:r>
    </w:p>
  </w:footnote>
  <w:footnote w:id="2">
    <w:p w14:paraId="2E714D67" w14:textId="77777777" w:rsidR="00E32F0C" w:rsidRPr="00695C46" w:rsidRDefault="00E32F0C" w:rsidP="00E32F0C">
      <w:pPr>
        <w:pStyle w:val="FootnoteText"/>
        <w:jc w:val="both"/>
        <w:rPr>
          <w:lang w:val="pt-BR"/>
        </w:rPr>
      </w:pPr>
      <w:r>
        <w:rPr>
          <w:rStyle w:val="FootnoteReference"/>
        </w:rPr>
        <w:footnoteRef/>
      </w:r>
      <w:r w:rsidRPr="00695C46">
        <w:rPr>
          <w:lang w:val="pt-BR"/>
        </w:rPr>
        <w:t xml:space="preserve"> </w:t>
      </w:r>
      <w:r w:rsidRPr="00695C46">
        <w:rPr>
          <w:rFonts w:ascii="Trebuchet MS" w:hAnsi="Trebuchet MS"/>
          <w:sz w:val="18"/>
          <w:szCs w:val="18"/>
          <w:lang w:val="pt-BR"/>
        </w:rPr>
        <w:t>Se va evidenția obiectul de activitate care reprezintă interesele unei minorități locale/interesele tinerilor/femeilor/ domeniul protecției mediului.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8978D" w14:textId="77777777" w:rsidR="00191F47" w:rsidRPr="00695C46" w:rsidRDefault="00191F47" w:rsidP="0022717E">
    <w:pPr>
      <w:pStyle w:val="Header"/>
      <w:jc w:val="right"/>
      <w:rPr>
        <w:rFonts w:ascii="Segoe Script" w:hAnsi="Segoe Script"/>
        <w:b/>
        <w:color w:val="FF0000"/>
        <w:sz w:val="24"/>
        <w:szCs w:val="24"/>
        <w:lang w:val="pt-BR"/>
      </w:rPr>
    </w:pPr>
    <w:r w:rsidRPr="0022717E">
      <w:rPr>
        <w:rFonts w:ascii="Segoe Script" w:hAnsi="Segoe Script"/>
        <w:b/>
        <w:noProof/>
        <w:color w:val="FF0000"/>
        <w:sz w:val="24"/>
        <w:szCs w:val="24"/>
      </w:rPr>
      <w:drawing>
        <wp:anchor distT="0" distB="0" distL="114300" distR="114300" simplePos="0" relativeHeight="251658240" behindDoc="1" locked="0" layoutInCell="1" allowOverlap="1" wp14:anchorId="3A329705" wp14:editId="41D86944">
          <wp:simplePos x="0" y="0"/>
          <wp:positionH relativeFrom="page">
            <wp:posOffset>657224</wp:posOffset>
          </wp:positionH>
          <wp:positionV relativeFrom="page">
            <wp:posOffset>200025</wp:posOffset>
          </wp:positionV>
          <wp:extent cx="3324225" cy="695325"/>
          <wp:effectExtent l="19050" t="0" r="9525" b="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4225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695C46">
      <w:rPr>
        <w:rFonts w:ascii="Segoe Script" w:hAnsi="Segoe Script"/>
        <w:b/>
        <w:color w:val="FF0000"/>
        <w:sz w:val="24"/>
        <w:szCs w:val="24"/>
        <w:lang w:val="pt-BR"/>
      </w:rPr>
      <w:t>GRUPUL DE AC</w:t>
    </w:r>
    <w:r w:rsidRPr="00695C46">
      <w:rPr>
        <w:b/>
        <w:color w:val="FF0000"/>
        <w:sz w:val="24"/>
        <w:szCs w:val="24"/>
        <w:lang w:val="pt-BR"/>
      </w:rPr>
      <w:t>Ț</w:t>
    </w:r>
    <w:r w:rsidRPr="00695C46">
      <w:rPr>
        <w:rFonts w:ascii="Segoe Script" w:hAnsi="Segoe Script"/>
        <w:b/>
        <w:color w:val="FF0000"/>
        <w:sz w:val="24"/>
        <w:szCs w:val="24"/>
        <w:lang w:val="pt-BR"/>
      </w:rPr>
      <w:t xml:space="preserve">IUNE LOCALĂ </w:t>
    </w:r>
  </w:p>
  <w:p w14:paraId="5C7AD370" w14:textId="77777777" w:rsidR="00191F47" w:rsidRPr="00695C46" w:rsidRDefault="00191F47" w:rsidP="0022717E">
    <w:pPr>
      <w:pStyle w:val="Header"/>
      <w:jc w:val="right"/>
      <w:rPr>
        <w:rFonts w:ascii="Segoe Script" w:hAnsi="Segoe Script"/>
        <w:b/>
        <w:color w:val="FF0000"/>
        <w:sz w:val="24"/>
        <w:szCs w:val="24"/>
        <w:lang w:val="pt-BR"/>
      </w:rPr>
    </w:pPr>
    <w:r w:rsidRPr="00695C46">
      <w:rPr>
        <w:rFonts w:ascii="Segoe Script" w:hAnsi="Segoe Script"/>
        <w:b/>
        <w:color w:val="FF0000"/>
        <w:sz w:val="24"/>
        <w:szCs w:val="24"/>
        <w:lang w:val="pt-BR"/>
      </w:rPr>
      <w:t>REGIUNEA REDIU PRĂJENI</w:t>
    </w:r>
  </w:p>
  <w:p w14:paraId="6F0E5A02" w14:textId="77777777" w:rsidR="00191F47" w:rsidRPr="00695C46" w:rsidRDefault="00191F47" w:rsidP="0022717E">
    <w:pPr>
      <w:pStyle w:val="Header"/>
      <w:jc w:val="right"/>
      <w:rPr>
        <w:rFonts w:ascii="Segoe Script" w:hAnsi="Segoe Script"/>
        <w:b/>
        <w:color w:val="FF0000"/>
        <w:sz w:val="24"/>
        <w:szCs w:val="24"/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21E60"/>
    <w:multiLevelType w:val="multilevel"/>
    <w:tmpl w:val="00D21E6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8B6C47"/>
    <w:multiLevelType w:val="hybridMultilevel"/>
    <w:tmpl w:val="4ED24B00"/>
    <w:lvl w:ilvl="0" w:tplc="289AF234">
      <w:start w:val="10"/>
      <w:numFmt w:val="bullet"/>
      <w:lvlText w:val="-"/>
      <w:lvlJc w:val="left"/>
      <w:pPr>
        <w:ind w:left="536" w:hanging="360"/>
      </w:pPr>
      <w:rPr>
        <w:rFonts w:ascii="Trebuchet MS" w:eastAsia="Trebuchet MS" w:hAnsi="Trebuchet MS" w:cs="Trebuchet MS" w:hint="default"/>
      </w:rPr>
    </w:lvl>
    <w:lvl w:ilvl="1" w:tplc="040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2" w15:restartNumberingAfterBreak="0">
    <w:nsid w:val="026E5AD8"/>
    <w:multiLevelType w:val="hybridMultilevel"/>
    <w:tmpl w:val="B6021DBE"/>
    <w:lvl w:ilvl="0" w:tplc="57048F48">
      <w:start w:val="1"/>
      <w:numFmt w:val="decimal"/>
      <w:lvlText w:val="%1)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86213B"/>
    <w:multiLevelType w:val="multilevel"/>
    <w:tmpl w:val="081A2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06CC00EB"/>
    <w:multiLevelType w:val="multilevel"/>
    <w:tmpl w:val="06CC00EB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C50092C"/>
    <w:multiLevelType w:val="multilevel"/>
    <w:tmpl w:val="0C50092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0A3ACB"/>
    <w:multiLevelType w:val="hybridMultilevel"/>
    <w:tmpl w:val="A0A8D8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7D7CA2"/>
    <w:multiLevelType w:val="multilevel"/>
    <w:tmpl w:val="0E7D7CA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0B76D2E"/>
    <w:multiLevelType w:val="multilevel"/>
    <w:tmpl w:val="10B76D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AC472E"/>
    <w:multiLevelType w:val="hybridMultilevel"/>
    <w:tmpl w:val="4E3A5A1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B677EBA"/>
    <w:multiLevelType w:val="hybridMultilevel"/>
    <w:tmpl w:val="1CF2F98E"/>
    <w:lvl w:ilvl="0" w:tplc="A03E12DE">
      <w:start w:val="1"/>
      <w:numFmt w:val="lowerLetter"/>
      <w:lvlText w:val="%1)"/>
      <w:lvlJc w:val="left"/>
      <w:pPr>
        <w:ind w:left="964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684" w:hanging="360"/>
      </w:pPr>
    </w:lvl>
    <w:lvl w:ilvl="2" w:tplc="0409001B" w:tentative="1">
      <w:start w:val="1"/>
      <w:numFmt w:val="lowerRoman"/>
      <w:lvlText w:val="%3."/>
      <w:lvlJc w:val="right"/>
      <w:pPr>
        <w:ind w:left="2404" w:hanging="180"/>
      </w:pPr>
    </w:lvl>
    <w:lvl w:ilvl="3" w:tplc="0409000F" w:tentative="1">
      <w:start w:val="1"/>
      <w:numFmt w:val="decimal"/>
      <w:lvlText w:val="%4."/>
      <w:lvlJc w:val="left"/>
      <w:pPr>
        <w:ind w:left="3124" w:hanging="360"/>
      </w:pPr>
    </w:lvl>
    <w:lvl w:ilvl="4" w:tplc="04090019" w:tentative="1">
      <w:start w:val="1"/>
      <w:numFmt w:val="lowerLetter"/>
      <w:lvlText w:val="%5."/>
      <w:lvlJc w:val="left"/>
      <w:pPr>
        <w:ind w:left="3844" w:hanging="360"/>
      </w:pPr>
    </w:lvl>
    <w:lvl w:ilvl="5" w:tplc="0409001B" w:tentative="1">
      <w:start w:val="1"/>
      <w:numFmt w:val="lowerRoman"/>
      <w:lvlText w:val="%6."/>
      <w:lvlJc w:val="right"/>
      <w:pPr>
        <w:ind w:left="4564" w:hanging="180"/>
      </w:pPr>
    </w:lvl>
    <w:lvl w:ilvl="6" w:tplc="0409000F" w:tentative="1">
      <w:start w:val="1"/>
      <w:numFmt w:val="decimal"/>
      <w:lvlText w:val="%7."/>
      <w:lvlJc w:val="left"/>
      <w:pPr>
        <w:ind w:left="5284" w:hanging="360"/>
      </w:pPr>
    </w:lvl>
    <w:lvl w:ilvl="7" w:tplc="04090019" w:tentative="1">
      <w:start w:val="1"/>
      <w:numFmt w:val="lowerLetter"/>
      <w:lvlText w:val="%8."/>
      <w:lvlJc w:val="left"/>
      <w:pPr>
        <w:ind w:left="6004" w:hanging="360"/>
      </w:pPr>
    </w:lvl>
    <w:lvl w:ilvl="8" w:tplc="0409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1" w15:restartNumberingAfterBreak="0">
    <w:nsid w:val="1D404733"/>
    <w:multiLevelType w:val="hybridMultilevel"/>
    <w:tmpl w:val="902A40F2"/>
    <w:lvl w:ilvl="0" w:tplc="6F20821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C30699"/>
    <w:multiLevelType w:val="hybridMultilevel"/>
    <w:tmpl w:val="AB148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374847"/>
    <w:multiLevelType w:val="hybridMultilevel"/>
    <w:tmpl w:val="6C906C44"/>
    <w:lvl w:ilvl="0" w:tplc="6088DA2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53402A"/>
    <w:multiLevelType w:val="hybridMultilevel"/>
    <w:tmpl w:val="B2F2A04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340BA1"/>
    <w:multiLevelType w:val="hybridMultilevel"/>
    <w:tmpl w:val="957AE5CE"/>
    <w:lvl w:ilvl="0" w:tplc="6F20821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D32D52"/>
    <w:multiLevelType w:val="hybridMultilevel"/>
    <w:tmpl w:val="C3ECB0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6B5744"/>
    <w:multiLevelType w:val="multilevel"/>
    <w:tmpl w:val="2B6B574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D497D74"/>
    <w:multiLevelType w:val="hybridMultilevel"/>
    <w:tmpl w:val="30AEF41A"/>
    <w:lvl w:ilvl="0" w:tplc="6F20821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6F0279"/>
    <w:multiLevelType w:val="hybridMultilevel"/>
    <w:tmpl w:val="D64A78BE"/>
    <w:lvl w:ilvl="0" w:tplc="84FE6F6A">
      <w:start w:val="5"/>
      <w:numFmt w:val="bullet"/>
      <w:lvlText w:val="•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BF7986"/>
    <w:multiLevelType w:val="hybridMultilevel"/>
    <w:tmpl w:val="D1901792"/>
    <w:lvl w:ilvl="0" w:tplc="0418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1" w15:restartNumberingAfterBreak="0">
    <w:nsid w:val="3F961E3E"/>
    <w:multiLevelType w:val="hybridMultilevel"/>
    <w:tmpl w:val="F752CD34"/>
    <w:lvl w:ilvl="0" w:tplc="4C04A4BA">
      <w:start w:val="5"/>
      <w:numFmt w:val="bullet"/>
      <w:lvlText w:val="-"/>
      <w:lvlJc w:val="left"/>
      <w:pPr>
        <w:ind w:left="964" w:hanging="360"/>
      </w:pPr>
      <w:rPr>
        <w:rFonts w:ascii="Trebuchet MS" w:eastAsia="Trebuchet MS" w:hAnsi="Trebuchet MS" w:cs="Trebuchet MS" w:hint="default"/>
        <w:b/>
      </w:rPr>
    </w:lvl>
    <w:lvl w:ilvl="1" w:tplc="04090003" w:tentative="1">
      <w:start w:val="1"/>
      <w:numFmt w:val="bullet"/>
      <w:lvlText w:val="o"/>
      <w:lvlJc w:val="left"/>
      <w:pPr>
        <w:ind w:left="16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4" w:hanging="360"/>
      </w:pPr>
      <w:rPr>
        <w:rFonts w:ascii="Wingdings" w:hAnsi="Wingdings" w:hint="default"/>
      </w:rPr>
    </w:lvl>
  </w:abstractNum>
  <w:abstractNum w:abstractNumId="22" w15:restartNumberingAfterBreak="0">
    <w:nsid w:val="41FA5587"/>
    <w:multiLevelType w:val="hybridMultilevel"/>
    <w:tmpl w:val="C980DB7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D36A68"/>
    <w:multiLevelType w:val="multilevel"/>
    <w:tmpl w:val="45D36A6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7111FFF"/>
    <w:multiLevelType w:val="hybridMultilevel"/>
    <w:tmpl w:val="64266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90174F"/>
    <w:multiLevelType w:val="hybridMultilevel"/>
    <w:tmpl w:val="E1D8E0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00301F"/>
    <w:multiLevelType w:val="hybridMultilevel"/>
    <w:tmpl w:val="6FDCDC40"/>
    <w:lvl w:ilvl="0" w:tplc="69E86210">
      <w:start w:val="5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0328CA"/>
    <w:multiLevelType w:val="multilevel"/>
    <w:tmpl w:val="4D0328C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ED4500D"/>
    <w:multiLevelType w:val="hybridMultilevel"/>
    <w:tmpl w:val="85FCB3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0578B5"/>
    <w:multiLevelType w:val="multilevel"/>
    <w:tmpl w:val="510578B5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11D1D73"/>
    <w:multiLevelType w:val="hybridMultilevel"/>
    <w:tmpl w:val="E4F65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EB37C7"/>
    <w:multiLevelType w:val="hybridMultilevel"/>
    <w:tmpl w:val="11DC916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45038D"/>
    <w:multiLevelType w:val="hybridMultilevel"/>
    <w:tmpl w:val="D83E542A"/>
    <w:lvl w:ilvl="0" w:tplc="CD1EB40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3E139D"/>
    <w:multiLevelType w:val="hybridMultilevel"/>
    <w:tmpl w:val="9C888D5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6F4D2A"/>
    <w:multiLevelType w:val="hybridMultilevel"/>
    <w:tmpl w:val="F19CA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CD7C4A"/>
    <w:multiLevelType w:val="multilevel"/>
    <w:tmpl w:val="5CCD7C4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1734D25"/>
    <w:multiLevelType w:val="hybridMultilevel"/>
    <w:tmpl w:val="B2445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1E55A2E"/>
    <w:multiLevelType w:val="hybridMultilevel"/>
    <w:tmpl w:val="C86C861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3122A5"/>
    <w:multiLevelType w:val="multilevel"/>
    <w:tmpl w:val="633122A5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ind w:left="1080" w:hanging="360"/>
      </w:pPr>
      <w:rPr>
        <w:rFonts w:ascii="Trebuchet MS" w:eastAsia="Times New Roman" w:hAnsi="Trebuchet MS" w:cs="Times New Roman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3F50680"/>
    <w:multiLevelType w:val="hybridMultilevel"/>
    <w:tmpl w:val="52D65036"/>
    <w:lvl w:ilvl="0" w:tplc="A97C7022">
      <w:start w:val="7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="Trebuchet 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7E44C8"/>
    <w:multiLevelType w:val="multilevel"/>
    <w:tmpl w:val="6A7E44C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B805CEA"/>
    <w:multiLevelType w:val="hybridMultilevel"/>
    <w:tmpl w:val="935E160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6C1061FA"/>
    <w:multiLevelType w:val="multilevel"/>
    <w:tmpl w:val="6C1061FA"/>
    <w:lvl w:ilvl="0">
      <w:numFmt w:val="bullet"/>
      <w:lvlText w:val="•"/>
      <w:lvlJc w:val="left"/>
      <w:pPr>
        <w:ind w:left="360" w:hanging="360"/>
      </w:pPr>
      <w:rPr>
        <w:rFonts w:ascii="Trebuchet MS" w:eastAsia="Calibri" w:hAnsi="Trebuchet MS" w:cs="Times New Roman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C925D47"/>
    <w:multiLevelType w:val="hybridMultilevel"/>
    <w:tmpl w:val="BFFE0250"/>
    <w:lvl w:ilvl="0" w:tplc="A4DAD018">
      <w:start w:val="1"/>
      <w:numFmt w:val="lowerLetter"/>
      <w:lvlText w:val="(%1)"/>
      <w:lvlJc w:val="left"/>
      <w:pPr>
        <w:ind w:left="43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52" w:hanging="360"/>
      </w:pPr>
    </w:lvl>
    <w:lvl w:ilvl="2" w:tplc="0418001B" w:tentative="1">
      <w:start w:val="1"/>
      <w:numFmt w:val="lowerRoman"/>
      <w:lvlText w:val="%3."/>
      <w:lvlJc w:val="right"/>
      <w:pPr>
        <w:ind w:left="1872" w:hanging="180"/>
      </w:pPr>
    </w:lvl>
    <w:lvl w:ilvl="3" w:tplc="0418000F" w:tentative="1">
      <w:start w:val="1"/>
      <w:numFmt w:val="decimal"/>
      <w:lvlText w:val="%4."/>
      <w:lvlJc w:val="left"/>
      <w:pPr>
        <w:ind w:left="2592" w:hanging="360"/>
      </w:pPr>
    </w:lvl>
    <w:lvl w:ilvl="4" w:tplc="04180019" w:tentative="1">
      <w:start w:val="1"/>
      <w:numFmt w:val="lowerLetter"/>
      <w:lvlText w:val="%5."/>
      <w:lvlJc w:val="left"/>
      <w:pPr>
        <w:ind w:left="3312" w:hanging="360"/>
      </w:pPr>
    </w:lvl>
    <w:lvl w:ilvl="5" w:tplc="0418001B" w:tentative="1">
      <w:start w:val="1"/>
      <w:numFmt w:val="lowerRoman"/>
      <w:lvlText w:val="%6."/>
      <w:lvlJc w:val="right"/>
      <w:pPr>
        <w:ind w:left="4032" w:hanging="180"/>
      </w:pPr>
    </w:lvl>
    <w:lvl w:ilvl="6" w:tplc="0418000F" w:tentative="1">
      <w:start w:val="1"/>
      <w:numFmt w:val="decimal"/>
      <w:lvlText w:val="%7."/>
      <w:lvlJc w:val="left"/>
      <w:pPr>
        <w:ind w:left="4752" w:hanging="360"/>
      </w:pPr>
    </w:lvl>
    <w:lvl w:ilvl="7" w:tplc="04180019" w:tentative="1">
      <w:start w:val="1"/>
      <w:numFmt w:val="lowerLetter"/>
      <w:lvlText w:val="%8."/>
      <w:lvlJc w:val="left"/>
      <w:pPr>
        <w:ind w:left="5472" w:hanging="360"/>
      </w:pPr>
    </w:lvl>
    <w:lvl w:ilvl="8" w:tplc="0418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44" w15:restartNumberingAfterBreak="0">
    <w:nsid w:val="6F2F22E3"/>
    <w:multiLevelType w:val="hybridMultilevel"/>
    <w:tmpl w:val="512C7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0471974"/>
    <w:multiLevelType w:val="hybridMultilevel"/>
    <w:tmpl w:val="8E9A0D44"/>
    <w:lvl w:ilvl="0" w:tplc="1C28A03C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4902A6"/>
    <w:multiLevelType w:val="multilevel"/>
    <w:tmpl w:val="7B4902A6"/>
    <w:lvl w:ilvl="0">
      <w:numFmt w:val="bullet"/>
      <w:lvlText w:val="•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8054E0"/>
    <w:multiLevelType w:val="hybridMultilevel"/>
    <w:tmpl w:val="DEDAE84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8601CB"/>
    <w:multiLevelType w:val="hybridMultilevel"/>
    <w:tmpl w:val="FE5E1F5C"/>
    <w:lvl w:ilvl="0" w:tplc="6F20821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5"/>
  </w:num>
  <w:num w:numId="3">
    <w:abstractNumId w:val="48"/>
  </w:num>
  <w:num w:numId="4">
    <w:abstractNumId w:val="18"/>
  </w:num>
  <w:num w:numId="5">
    <w:abstractNumId w:val="15"/>
  </w:num>
  <w:num w:numId="6">
    <w:abstractNumId w:val="11"/>
  </w:num>
  <w:num w:numId="7">
    <w:abstractNumId w:val="3"/>
  </w:num>
  <w:num w:numId="8">
    <w:abstractNumId w:val="0"/>
  </w:num>
  <w:num w:numId="9">
    <w:abstractNumId w:val="35"/>
  </w:num>
  <w:num w:numId="10">
    <w:abstractNumId w:val="42"/>
  </w:num>
  <w:num w:numId="11">
    <w:abstractNumId w:val="29"/>
  </w:num>
  <w:num w:numId="12">
    <w:abstractNumId w:val="4"/>
  </w:num>
  <w:num w:numId="13">
    <w:abstractNumId w:val="23"/>
  </w:num>
  <w:num w:numId="14">
    <w:abstractNumId w:val="7"/>
  </w:num>
  <w:num w:numId="15">
    <w:abstractNumId w:val="6"/>
  </w:num>
  <w:num w:numId="16">
    <w:abstractNumId w:val="26"/>
  </w:num>
  <w:num w:numId="17">
    <w:abstractNumId w:val="21"/>
  </w:num>
  <w:num w:numId="18">
    <w:abstractNumId w:val="16"/>
  </w:num>
  <w:num w:numId="19">
    <w:abstractNumId w:val="41"/>
  </w:num>
  <w:num w:numId="20">
    <w:abstractNumId w:val="1"/>
  </w:num>
  <w:num w:numId="21">
    <w:abstractNumId w:val="19"/>
  </w:num>
  <w:num w:numId="22">
    <w:abstractNumId w:val="36"/>
  </w:num>
  <w:num w:numId="23">
    <w:abstractNumId w:val="10"/>
  </w:num>
  <w:num w:numId="24">
    <w:abstractNumId w:val="33"/>
  </w:num>
  <w:num w:numId="25">
    <w:abstractNumId w:val="32"/>
  </w:num>
  <w:num w:numId="26">
    <w:abstractNumId w:val="43"/>
  </w:num>
  <w:num w:numId="27">
    <w:abstractNumId w:val="39"/>
  </w:num>
  <w:num w:numId="28">
    <w:abstractNumId w:val="24"/>
  </w:num>
  <w:num w:numId="29">
    <w:abstractNumId w:val="30"/>
  </w:num>
  <w:num w:numId="30">
    <w:abstractNumId w:val="5"/>
  </w:num>
  <w:num w:numId="31">
    <w:abstractNumId w:val="8"/>
  </w:num>
  <w:num w:numId="32">
    <w:abstractNumId w:val="27"/>
  </w:num>
  <w:num w:numId="33">
    <w:abstractNumId w:val="17"/>
  </w:num>
  <w:num w:numId="34">
    <w:abstractNumId w:val="40"/>
  </w:num>
  <w:num w:numId="35">
    <w:abstractNumId w:val="38"/>
  </w:num>
  <w:num w:numId="36">
    <w:abstractNumId w:val="46"/>
  </w:num>
  <w:num w:numId="37">
    <w:abstractNumId w:val="31"/>
  </w:num>
  <w:num w:numId="38">
    <w:abstractNumId w:val="22"/>
  </w:num>
  <w:num w:numId="39">
    <w:abstractNumId w:val="14"/>
  </w:num>
  <w:num w:numId="40">
    <w:abstractNumId w:val="37"/>
  </w:num>
  <w:num w:numId="41">
    <w:abstractNumId w:val="20"/>
  </w:num>
  <w:num w:numId="42">
    <w:abstractNumId w:val="12"/>
  </w:num>
  <w:num w:numId="43">
    <w:abstractNumId w:val="2"/>
  </w:num>
  <w:num w:numId="44">
    <w:abstractNumId w:val="25"/>
  </w:num>
  <w:num w:numId="45">
    <w:abstractNumId w:val="9"/>
  </w:num>
  <w:num w:numId="46">
    <w:abstractNumId w:val="47"/>
  </w:num>
  <w:num w:numId="47">
    <w:abstractNumId w:val="34"/>
  </w:num>
  <w:num w:numId="48">
    <w:abstractNumId w:val="28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hideSpellingErrors/>
  <w:proofState w:spelling="clean" w:grammar="clean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634A"/>
    <w:rsid w:val="0001600E"/>
    <w:rsid w:val="000329D6"/>
    <w:rsid w:val="00032EF1"/>
    <w:rsid w:val="000368DB"/>
    <w:rsid w:val="000802BC"/>
    <w:rsid w:val="000D125F"/>
    <w:rsid w:val="000D5CFB"/>
    <w:rsid w:val="000E0618"/>
    <w:rsid w:val="000F63C4"/>
    <w:rsid w:val="00112406"/>
    <w:rsid w:val="00127EE3"/>
    <w:rsid w:val="001813CF"/>
    <w:rsid w:val="001861F4"/>
    <w:rsid w:val="00186B9D"/>
    <w:rsid w:val="00191F47"/>
    <w:rsid w:val="001C6C34"/>
    <w:rsid w:val="001D1A2D"/>
    <w:rsid w:val="001F2FA4"/>
    <w:rsid w:val="00210007"/>
    <w:rsid w:val="00213FFA"/>
    <w:rsid w:val="002218B6"/>
    <w:rsid w:val="0022535A"/>
    <w:rsid w:val="0022717E"/>
    <w:rsid w:val="0023291B"/>
    <w:rsid w:val="00255491"/>
    <w:rsid w:val="00255732"/>
    <w:rsid w:val="002751C7"/>
    <w:rsid w:val="0027574E"/>
    <w:rsid w:val="002861FA"/>
    <w:rsid w:val="00297BF5"/>
    <w:rsid w:val="00297C86"/>
    <w:rsid w:val="002A2779"/>
    <w:rsid w:val="002A305E"/>
    <w:rsid w:val="002A419E"/>
    <w:rsid w:val="002B2E1E"/>
    <w:rsid w:val="002B5DF4"/>
    <w:rsid w:val="002E34C8"/>
    <w:rsid w:val="002F5B8A"/>
    <w:rsid w:val="002F75A7"/>
    <w:rsid w:val="00313571"/>
    <w:rsid w:val="00326811"/>
    <w:rsid w:val="00351556"/>
    <w:rsid w:val="00370A62"/>
    <w:rsid w:val="00373038"/>
    <w:rsid w:val="00375658"/>
    <w:rsid w:val="003807C7"/>
    <w:rsid w:val="00384199"/>
    <w:rsid w:val="0038604C"/>
    <w:rsid w:val="00392153"/>
    <w:rsid w:val="003951D9"/>
    <w:rsid w:val="00396F3F"/>
    <w:rsid w:val="003C1E96"/>
    <w:rsid w:val="003D7A27"/>
    <w:rsid w:val="003E345D"/>
    <w:rsid w:val="003E51AB"/>
    <w:rsid w:val="004055BA"/>
    <w:rsid w:val="0041549E"/>
    <w:rsid w:val="00455D45"/>
    <w:rsid w:val="004576BF"/>
    <w:rsid w:val="00462523"/>
    <w:rsid w:val="00472827"/>
    <w:rsid w:val="004814D8"/>
    <w:rsid w:val="00490427"/>
    <w:rsid w:val="00490BD8"/>
    <w:rsid w:val="00497C81"/>
    <w:rsid w:val="004C0C97"/>
    <w:rsid w:val="004C3509"/>
    <w:rsid w:val="004E42CD"/>
    <w:rsid w:val="005136E9"/>
    <w:rsid w:val="00517370"/>
    <w:rsid w:val="005224F5"/>
    <w:rsid w:val="00524DE1"/>
    <w:rsid w:val="005434D5"/>
    <w:rsid w:val="00546AE8"/>
    <w:rsid w:val="0055039D"/>
    <w:rsid w:val="00553229"/>
    <w:rsid w:val="00586F22"/>
    <w:rsid w:val="00597131"/>
    <w:rsid w:val="0059766E"/>
    <w:rsid w:val="005A6804"/>
    <w:rsid w:val="005C6E07"/>
    <w:rsid w:val="005F05AC"/>
    <w:rsid w:val="005F17B6"/>
    <w:rsid w:val="00605236"/>
    <w:rsid w:val="006168F2"/>
    <w:rsid w:val="0062154B"/>
    <w:rsid w:val="006228AE"/>
    <w:rsid w:val="00627950"/>
    <w:rsid w:val="00644E5C"/>
    <w:rsid w:val="00660D35"/>
    <w:rsid w:val="00666846"/>
    <w:rsid w:val="00671374"/>
    <w:rsid w:val="00695C46"/>
    <w:rsid w:val="00696C00"/>
    <w:rsid w:val="006A2551"/>
    <w:rsid w:val="006A2B9F"/>
    <w:rsid w:val="006D2AF5"/>
    <w:rsid w:val="006D4E49"/>
    <w:rsid w:val="006D6BD5"/>
    <w:rsid w:val="006E1699"/>
    <w:rsid w:val="006F0B4D"/>
    <w:rsid w:val="00702FC0"/>
    <w:rsid w:val="00710665"/>
    <w:rsid w:val="007108C1"/>
    <w:rsid w:val="0071320D"/>
    <w:rsid w:val="00714ED7"/>
    <w:rsid w:val="00715894"/>
    <w:rsid w:val="007161CA"/>
    <w:rsid w:val="00731E40"/>
    <w:rsid w:val="00751FAC"/>
    <w:rsid w:val="007706F8"/>
    <w:rsid w:val="007712A2"/>
    <w:rsid w:val="00780BBE"/>
    <w:rsid w:val="00794311"/>
    <w:rsid w:val="0079543F"/>
    <w:rsid w:val="007A784B"/>
    <w:rsid w:val="007B13F0"/>
    <w:rsid w:val="007B1760"/>
    <w:rsid w:val="007B23D4"/>
    <w:rsid w:val="007C0162"/>
    <w:rsid w:val="007C2C48"/>
    <w:rsid w:val="007D78BF"/>
    <w:rsid w:val="007E2593"/>
    <w:rsid w:val="007E3806"/>
    <w:rsid w:val="007F1D9D"/>
    <w:rsid w:val="00812601"/>
    <w:rsid w:val="008245BE"/>
    <w:rsid w:val="00835C9E"/>
    <w:rsid w:val="0083784C"/>
    <w:rsid w:val="0085043F"/>
    <w:rsid w:val="00860A9A"/>
    <w:rsid w:val="0087036B"/>
    <w:rsid w:val="00885310"/>
    <w:rsid w:val="0088754C"/>
    <w:rsid w:val="008A3F2A"/>
    <w:rsid w:val="008A7683"/>
    <w:rsid w:val="008C3E70"/>
    <w:rsid w:val="008C6535"/>
    <w:rsid w:val="008D0773"/>
    <w:rsid w:val="008D7558"/>
    <w:rsid w:val="008E599C"/>
    <w:rsid w:val="00912269"/>
    <w:rsid w:val="00914DF4"/>
    <w:rsid w:val="00923004"/>
    <w:rsid w:val="0092305E"/>
    <w:rsid w:val="00923B69"/>
    <w:rsid w:val="00950957"/>
    <w:rsid w:val="00971114"/>
    <w:rsid w:val="00972049"/>
    <w:rsid w:val="00976177"/>
    <w:rsid w:val="009778CC"/>
    <w:rsid w:val="00991807"/>
    <w:rsid w:val="009A1225"/>
    <w:rsid w:val="009B002C"/>
    <w:rsid w:val="009B7ECD"/>
    <w:rsid w:val="009D7039"/>
    <w:rsid w:val="009E4225"/>
    <w:rsid w:val="009F2AC2"/>
    <w:rsid w:val="00A0479F"/>
    <w:rsid w:val="00A10C76"/>
    <w:rsid w:val="00A35717"/>
    <w:rsid w:val="00A47377"/>
    <w:rsid w:val="00A6100F"/>
    <w:rsid w:val="00A849E5"/>
    <w:rsid w:val="00A851C0"/>
    <w:rsid w:val="00AA3FBB"/>
    <w:rsid w:val="00AA492A"/>
    <w:rsid w:val="00AE359E"/>
    <w:rsid w:val="00B1225B"/>
    <w:rsid w:val="00B13D98"/>
    <w:rsid w:val="00B143F4"/>
    <w:rsid w:val="00B23A0F"/>
    <w:rsid w:val="00B25B9D"/>
    <w:rsid w:val="00B31C9A"/>
    <w:rsid w:val="00B43542"/>
    <w:rsid w:val="00B470D2"/>
    <w:rsid w:val="00B774E9"/>
    <w:rsid w:val="00B778BD"/>
    <w:rsid w:val="00B823C7"/>
    <w:rsid w:val="00B8634A"/>
    <w:rsid w:val="00B91096"/>
    <w:rsid w:val="00BA5CC7"/>
    <w:rsid w:val="00BA6DD6"/>
    <w:rsid w:val="00BA78D3"/>
    <w:rsid w:val="00BB2746"/>
    <w:rsid w:val="00BB2BD5"/>
    <w:rsid w:val="00BB4550"/>
    <w:rsid w:val="00BC10E4"/>
    <w:rsid w:val="00BD28B5"/>
    <w:rsid w:val="00BD792E"/>
    <w:rsid w:val="00BE15D2"/>
    <w:rsid w:val="00BE589F"/>
    <w:rsid w:val="00BE7446"/>
    <w:rsid w:val="00C00464"/>
    <w:rsid w:val="00C04E0C"/>
    <w:rsid w:val="00C073B0"/>
    <w:rsid w:val="00C119DD"/>
    <w:rsid w:val="00C15BFD"/>
    <w:rsid w:val="00C440D4"/>
    <w:rsid w:val="00C47F22"/>
    <w:rsid w:val="00C52539"/>
    <w:rsid w:val="00C575C3"/>
    <w:rsid w:val="00C9269A"/>
    <w:rsid w:val="00CA6946"/>
    <w:rsid w:val="00CB08AE"/>
    <w:rsid w:val="00CF05EE"/>
    <w:rsid w:val="00CF5EAC"/>
    <w:rsid w:val="00D0240E"/>
    <w:rsid w:val="00D21B72"/>
    <w:rsid w:val="00D2527A"/>
    <w:rsid w:val="00D40647"/>
    <w:rsid w:val="00D41133"/>
    <w:rsid w:val="00D46B4D"/>
    <w:rsid w:val="00D53631"/>
    <w:rsid w:val="00D56774"/>
    <w:rsid w:val="00D72174"/>
    <w:rsid w:val="00D73DAE"/>
    <w:rsid w:val="00D8626C"/>
    <w:rsid w:val="00D90E79"/>
    <w:rsid w:val="00D92C5F"/>
    <w:rsid w:val="00E03E07"/>
    <w:rsid w:val="00E07E55"/>
    <w:rsid w:val="00E10051"/>
    <w:rsid w:val="00E124B3"/>
    <w:rsid w:val="00E256E6"/>
    <w:rsid w:val="00E269A7"/>
    <w:rsid w:val="00E32F0C"/>
    <w:rsid w:val="00E37E72"/>
    <w:rsid w:val="00E57AF8"/>
    <w:rsid w:val="00E60126"/>
    <w:rsid w:val="00E7114F"/>
    <w:rsid w:val="00E83EE2"/>
    <w:rsid w:val="00E95652"/>
    <w:rsid w:val="00EB2977"/>
    <w:rsid w:val="00ED1A97"/>
    <w:rsid w:val="00F01F1B"/>
    <w:rsid w:val="00F1725C"/>
    <w:rsid w:val="00F17F38"/>
    <w:rsid w:val="00F23A25"/>
    <w:rsid w:val="00F24163"/>
    <w:rsid w:val="00F400FC"/>
    <w:rsid w:val="00F420E8"/>
    <w:rsid w:val="00F62A3B"/>
    <w:rsid w:val="00F81974"/>
    <w:rsid w:val="00FA475E"/>
    <w:rsid w:val="00FB2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E39AC2"/>
  <w15:docId w15:val="{26FFF149-BD6F-442D-92FA-8400EEF9E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43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2B2E1E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B2E1E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B2E1E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B2E1E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B2E1E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2B2E1E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B2E1E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B2E1E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B2E1E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431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431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79431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4311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6A2551"/>
    <w:pPr>
      <w:ind w:left="720"/>
      <w:contextualSpacing/>
    </w:pPr>
  </w:style>
  <w:style w:type="table" w:styleId="TableGrid">
    <w:name w:val="Table Grid"/>
    <w:basedOn w:val="TableNormal"/>
    <w:uiPriority w:val="59"/>
    <w:rsid w:val="00E07E5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semiHidden/>
    <w:unhideWhenUsed/>
    <w:rsid w:val="009A1225"/>
    <w:rPr>
      <w:rFonts w:ascii="MS Sans Serif" w:hAnsi="MS Sans Serif"/>
      <w:noProof/>
    </w:rPr>
  </w:style>
  <w:style w:type="character" w:customStyle="1" w:styleId="FootnoteTextChar">
    <w:name w:val="Footnote Text Char"/>
    <w:basedOn w:val="DefaultParagraphFont"/>
    <w:link w:val="FootnoteText"/>
    <w:semiHidden/>
    <w:rsid w:val="009A1225"/>
    <w:rPr>
      <w:rFonts w:ascii="MS Sans Serif" w:eastAsia="Times New Roman" w:hAnsi="MS Sans Serif" w:cs="Times New Roman"/>
      <w:noProof/>
      <w:sz w:val="20"/>
      <w:szCs w:val="20"/>
    </w:rPr>
  </w:style>
  <w:style w:type="character" w:styleId="FootnoteReference">
    <w:name w:val="footnote reference"/>
    <w:unhideWhenUsed/>
    <w:rsid w:val="009A1225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2B2E1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2E1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B2E1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B2E1E"/>
    <w:rPr>
      <w:rFonts w:eastAsiaTheme="minorEastAsia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B2E1E"/>
    <w:rPr>
      <w:rFonts w:eastAsiaTheme="minorEastAsi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2B2E1E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B2E1E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B2E1E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B2E1E"/>
    <w:rPr>
      <w:rFonts w:asciiTheme="majorHAnsi" w:eastAsiaTheme="majorEastAsia" w:hAnsiTheme="majorHAnsi" w:cstheme="majorBidi"/>
    </w:rPr>
  </w:style>
  <w:style w:type="paragraph" w:customStyle="1" w:styleId="Default">
    <w:name w:val="Default"/>
    <w:rsid w:val="009B7ECD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9B7ECD"/>
  </w:style>
  <w:style w:type="paragraph" w:styleId="NormalWeb">
    <w:name w:val="Normal (Web)"/>
    <w:basedOn w:val="Normal"/>
    <w:uiPriority w:val="99"/>
    <w:semiHidden/>
    <w:unhideWhenUsed/>
    <w:rsid w:val="009B7ECD"/>
    <w:pPr>
      <w:spacing w:before="100" w:beforeAutospacing="1" w:after="100" w:afterAutospacing="1"/>
    </w:pPr>
    <w:rPr>
      <w:sz w:val="24"/>
      <w:szCs w:val="24"/>
    </w:rPr>
  </w:style>
  <w:style w:type="character" w:styleId="Emphasis">
    <w:name w:val="Emphasis"/>
    <w:basedOn w:val="DefaultParagraphFont"/>
    <w:uiPriority w:val="20"/>
    <w:qFormat/>
    <w:rsid w:val="009B7ECD"/>
    <w:rPr>
      <w:i/>
      <w:iCs/>
    </w:rPr>
  </w:style>
  <w:style w:type="paragraph" w:customStyle="1" w:styleId="CM1">
    <w:name w:val="CM1"/>
    <w:basedOn w:val="Default"/>
    <w:next w:val="Default"/>
    <w:uiPriority w:val="99"/>
    <w:rsid w:val="008A7683"/>
    <w:rPr>
      <w:rFonts w:ascii="EUAlbertina" w:eastAsiaTheme="minorHAnsi" w:hAnsi="EUAlbertina" w:cstheme="minorBidi"/>
      <w:color w:val="auto"/>
    </w:rPr>
  </w:style>
  <w:style w:type="table" w:customStyle="1" w:styleId="Tabelgril1">
    <w:name w:val="Tabel grilă1"/>
    <w:basedOn w:val="TableNormal"/>
    <w:next w:val="TableGrid"/>
    <w:uiPriority w:val="59"/>
    <w:rsid w:val="00F172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B26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26EB"/>
    <w:rPr>
      <w:rFonts w:ascii="Tahoma" w:eastAsia="Times New Roman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B143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5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CFE2C-9D85-488E-857D-A34DFA7AC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5</Pages>
  <Words>894</Words>
  <Characters>5191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Consultanta Asus</dc:creator>
  <cp:lastModifiedBy>Elena Lupu</cp:lastModifiedBy>
  <cp:revision>16</cp:revision>
  <cp:lastPrinted>2016-04-18T09:02:00Z</cp:lastPrinted>
  <dcterms:created xsi:type="dcterms:W3CDTF">2016-04-14T12:36:00Z</dcterms:created>
  <dcterms:modified xsi:type="dcterms:W3CDTF">2021-12-08T10:31:00Z</dcterms:modified>
</cp:coreProperties>
</file>