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1ae4ec997b514cb9"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12</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REGIUNEA REDIU - PRAJENI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START-UP NEAGRICOL</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1L</w:t>
            </w:r>
          </w:p>
        </w:tc>
        <w:tc>
          <w:tcPr>
            <w:vAlign w:val="center"/>
          </w:tcPr>
          <w:p>
            <w:r>
              <w:rPr>
                <w:rFonts w:ascii="Cambria Bold" w:hAnsi="Cambria Bold"/>
                <w:b/>
                <w:color w:val="1B4167"/>
                <w:sz w:val="24"/>
              </w:rPr>
              <w:t>Solicitantul trebuie sa se încadreze in categoria beneficiarilor eligibili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Metodologia de verificare:Expertul verifica Fisa interventiei pentru Start-up si Ghidul solicitantului Start-up pentru a determina categoria solicitantilor eligibili. Expertul va verifica cumulativ daca solicitantul se incadreaza in categoria solicitantilor eligibili din Ghidul solicitantului si in solicitantii eligibili pentru interventiile de tip start-up, respectiv:Microoîntreprinderi și întreprinderi mici</w:t>
            </w:r>
          </w:p>
          <w:p>
            <w:pPr>
              <w:spacing w:line="360" w:lineRule="auto"/>
              <w:ind w:left="0" w:right="0" w:firstLine="493"/>
            </w:pPr>
            <w:r>
              <w:rPr>
                <w:rFonts w:ascii="Cambria Bold" w:hAnsi="Cambria Bold"/>
                <w:b/>
                <w:sz w:val="24"/>
              </w:rPr>
              <w:t>Forma de organizare</w:t>
            </w:r>
            <w:r>
              <w:rPr>
                <w:rFonts w:ascii="Cambria" w:hAnsi="Cambria"/>
                <w:b w:val="false"/>
                <w:sz w:val="24"/>
              </w:rPr>
              <w:t>  poate fi:</w:t>
            </w:r>
          </w:p>
          <w:p>
            <w:pPr>
              <w:spacing w:line="360" w:lineRule="auto"/>
              <w:ind w:left="0" w:right="0" w:firstLine="493"/>
            </w:pPr>
            <w:r>
              <w:rPr>
                <w:rFonts w:ascii="Cambria" w:hAnsi="Cambria"/>
                <w:b w:val="false"/>
                <w:sz w:val="24"/>
              </w:rPr>
              <w:t>• PFA - Persoana fizica autorizată</w:t>
            </w:r>
          </w:p>
          <w:p>
            <w:pPr>
              <w:spacing w:line="360" w:lineRule="auto"/>
              <w:ind w:left="0" w:right="0" w:firstLine="493"/>
            </w:pPr>
            <w:r>
              <w:rPr>
                <w:rFonts w:ascii="Cambria" w:hAnsi="Cambria"/>
                <w:b w:val="false"/>
                <w:sz w:val="24"/>
              </w:rPr>
              <w:t>• II - Întreprindere individual</w:t>
            </w:r>
          </w:p>
          <w:p>
            <w:pPr>
              <w:spacing w:line="360" w:lineRule="auto"/>
              <w:ind w:left="0" w:right="0" w:firstLine="493"/>
            </w:pPr>
            <w:r>
              <w:rPr>
                <w:rFonts w:ascii="Cambria" w:hAnsi="Cambria"/>
                <w:b w:val="false"/>
                <w:sz w:val="24"/>
              </w:rPr>
              <w:t>• IF - Întreprindere familială</w:t>
            </w:r>
          </w:p>
          <w:p>
            <w:pPr>
              <w:spacing w:line="360" w:lineRule="auto"/>
              <w:ind w:left="0" w:right="0" w:firstLine="493"/>
            </w:pPr>
            <w:r>
              <w:rPr>
                <w:rFonts w:ascii="Cambria" w:hAnsi="Cambria"/>
                <w:b w:val="false"/>
                <w:sz w:val="24"/>
              </w:rPr>
              <w:t>• Societate cu răspundere limitată – SRL (înfiinţată în baza Legii nr. 31/ 1990, cu modificările şi completările ulterioare)</w:t>
            </w:r>
          </w:p>
          <w:p>
            <w:pPr>
              <w:spacing w:line="360" w:lineRule="auto"/>
              <w:ind w:left="0" w:right="0" w:firstLine="493"/>
            </w:pPr>
            <w:r>
              <w:rPr>
                <w:rFonts w:ascii="Cambria" w:hAnsi="Cambria"/>
                <w:b w:val="false"/>
                <w:sz w:val="24"/>
              </w:rPr>
              <w:t>• Cabinet Medical Individual</w:t>
            </w:r>
          </w:p>
          <w:p>
            <w:pPr>
              <w:spacing w:line="360" w:lineRule="auto"/>
              <w:ind w:left="0" w:right="0" w:firstLine="493"/>
            </w:pPr>
            <w:r>
              <w:rPr>
                <w:rFonts w:ascii="Cambria" w:hAnsi="Cambria"/>
                <w:b w:val="false"/>
                <w:sz w:val="24"/>
              </w:rPr>
              <w:t>• Cabinet Medical Veterinar</w:t>
            </w:r>
          </w:p>
          <w:p>
            <w:r>
              <w:rPr>
                <w:rFonts w:ascii="Cambria" w:hAnsi="Cambria"/>
                <w:b w:val="false"/>
                <w:sz w:val="24"/>
              </w:rPr>
              <w:t>Pentru solicitantii inregistrati in RECOM se verifică Certificatul constatator anexat proiectului.Capitalul social trebuie sa fie 100% privat.Pentru solicitantii care nu sunt inregistrati in RECOM  se vor verifica documente care atesta forma de organizare, respectiv- Documente specifice CMI – Certificat de Avizare a Inființării Cabinetului Medical Individual (CMI) eliberat de catre Colegiul Medicilor, document ce atestă înregistrarea în Registrul Unic al cabinetelor medicale și Certificatul de înregistrare fiscală. - Documente specifice CMV - Certificat de înregistrare în Registrul unic al cabinetelor medicale veterinare si Certificatul de înregistarare fiscală în care se scrie obligatoriu codul de identificare fiscală. In cazul in care la Cererea de Finantare solicitantul nu a depus documentul care atesta forma de organizare acesta poate fi solicitat prin formularul E3.4 solicitare informatii suplimentare. 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eligibilității.Documente obligatorii:</w:t>
            </w:r>
          </w:p>
          <w:p>
            <w:pPr>
              <w:pStyle w:val="ListParagraph"/>
              <w:numPr>
                <w:ilvl w:val="0"/>
                <w:numId w:val="2"/>
              </w:numPr>
            </w:pPr>
            <w:r>
              <w:rPr>
                <w:rFonts w:ascii="Cambria" w:hAnsi="Cambria"/>
                <w:b w:val="false"/>
                <w:sz w:val="24"/>
              </w:rPr>
              <w:t>Planul de Afaceri </w:t>
            </w:r>
          </w:p>
          <w:p>
            <w:pPr>
              <w:pStyle w:val="ListParagraph"/>
              <w:numPr>
                <w:ilvl w:val="0"/>
                <w:numId w:val="2"/>
              </w:numPr>
            </w:pPr>
            <w:r>
              <w:rPr>
                <w:rFonts w:ascii="Cambria" w:hAnsi="Cambria"/>
                <w:b w:val="false"/>
                <w:sz w:val="24"/>
              </w:rPr>
              <w:t>Cererea de finantare </w:t>
            </w:r>
          </w:p>
          <w:p>
            <w:pPr>
              <w:pStyle w:val="ListParagraph"/>
              <w:numPr>
                <w:ilvl w:val="0"/>
                <w:numId w:val="2"/>
              </w:numPr>
            </w:pPr>
            <w:r>
              <w:rPr>
                <w:rFonts w:ascii="Cambria" w:hAnsi="Cambria"/>
                <w:b w:val="false"/>
                <w:sz w:val="24"/>
              </w:rPr>
              <w:t>Documente care atestă forma de organizare a solicitantului</w:t>
            </w:r>
          </w:p>
          <w:p>
            <w:pPr>
              <w:pStyle w:val="ListParagraph"/>
              <w:numPr>
                <w:ilvl w:val="0"/>
                <w:numId w:val="2"/>
              </w:numPr>
            </w:pPr>
            <w:r>
              <w:rPr>
                <w:rFonts w:ascii="Cambria" w:hAnsi="Cambria"/>
                <w:b w:val="false"/>
                <w:sz w:val="24"/>
              </w:rPr>
              <w:t>Certificat constatator ONRC, emis cu cel mult 30 de zile înainte de data depunerii Cererii de finanțare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2L</w:t>
            </w:r>
          </w:p>
        </w:tc>
        <w:tc>
          <w:tcPr>
            <w:vAlign w:val="center"/>
          </w:tcPr>
          <w:p>
            <w:r>
              <w:rPr>
                <w:rFonts w:ascii="Cambria Bold" w:hAnsi="Cambria Bold"/>
                <w:b/>
                <w:color w:val="1B4167"/>
                <w:sz w:val="24"/>
              </w:rPr>
              <w:t>Solicitantul nu trebuie sa fie in insolventa sau incapacitate de plata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Metodologia de verificare:Pentru verificarea acestui criteriu, expertul verifică existența pct. 16 din Declarația F din cadrul Cererii de finanțare. Dacă este cazul, se poate verifica Certificatul constatator ONRC, pentru entitățile înregistrate la Registrul Comerțului.</w:t>
            </w:r>
            <w:r>
              <w:rPr>
                <w:rFonts w:ascii="Cambria Bold Italic" w:hAnsi="Cambria Bold Italic"/>
                <w:b/>
                <w:i/>
                <w:sz w:val="24"/>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r>
              <w:rPr>
                <w:rFonts w:ascii="Cambria" w:hAnsi="Cambria"/>
                <w:b w:val="false"/>
                <w:sz w:val="24"/>
              </w:rPr>
              <w:t>Documente obligatorii:</w:t>
            </w:r>
          </w:p>
          <w:p>
            <w:pPr>
              <w:pStyle w:val="ListParagraph"/>
              <w:numPr>
                <w:ilvl w:val="0"/>
                <w:numId w:val="2"/>
              </w:numPr>
            </w:pPr>
            <w:r>
              <w:rPr>
                <w:rFonts w:ascii="Cambria" w:hAnsi="Cambria"/>
                <w:b w:val="false"/>
                <w:sz w:val="24"/>
              </w:rPr>
              <w:t>Declarația pe propria răspundere a solicitantului, sectiunea F din cererea de finantare</w:t>
            </w:r>
          </w:p>
          <w:p>
            <w:pPr>
              <w:pStyle w:val="ListParagraph"/>
              <w:numPr>
                <w:ilvl w:val="0"/>
                <w:numId w:val="2"/>
              </w:numPr>
            </w:pPr>
            <w:r>
              <w:rPr>
                <w:rFonts w:ascii="Cambria" w:hAnsi="Cambria"/>
                <w:b w:val="false"/>
                <w:sz w:val="24"/>
              </w:rPr>
              <w:t>Certificat constatator, după caz</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3L</w:t>
            </w:r>
          </w:p>
        </w:tc>
        <w:tc>
          <w:tcPr>
            <w:vAlign w:val="center"/>
          </w:tcPr>
          <w:p>
            <w:r>
              <w:rPr>
                <w:rFonts w:ascii="Cambria Bold" w:hAnsi="Cambria Bold"/>
                <w:b/>
                <w:color w:val="1B4167"/>
                <w:sz w:val="24"/>
              </w:rPr>
              <w:t>Investitia trebuie sa se incadreze in cel putin unul din tipurile de spijin prevazute prin Fisa interventiei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Bold" w:hAnsi="Cambria Bold"/>
                <w:b/>
                <w:sz w:val="24"/>
                <w:u w:val="single"/>
              </w:rPr>
              <w:t>Metodologia de verificare:</w:t>
            </w:r>
          </w:p>
          <w:p>
            <w:pPr>
              <w:spacing w:line="360" w:lineRule="auto"/>
              <w:ind w:left="0" w:right="0" w:firstLine="493"/>
            </w:pPr>
            <w:r>
              <w:rPr>
                <w:rFonts w:ascii="Cambria" w:hAnsi="Cambria"/>
                <w:b w:val="false"/>
                <w:sz w:val="24"/>
              </w:rPr>
              <w:t>Expertul verifică în Cererea de finanțare/Planul de afaceri informațiile prezentate în ceea ce privește activitatea propusă spre finanțare.</w:t>
            </w:r>
          </w:p>
          <w:p>
            <w:pPr>
              <w:spacing w:line="360" w:lineRule="auto"/>
              <w:ind w:left="0" w:right="0" w:firstLine="493"/>
            </w:pPr>
            <w:r>
              <w:rPr>
                <w:rFonts w:ascii="Cambria" w:hAnsi="Cambria"/>
                <w:b w:val="false"/>
                <w:sz w:val="24"/>
              </w:rPr>
              <w:t>Astfel, codul CAEN aferent activității propuse spre finanțare trebuie să se regăsească în  </w:t>
            </w:r>
            <w:r>
              <w:rPr>
                <w:rFonts w:ascii="Cambria Italic" w:hAnsi="Cambria Italic"/>
                <w:b w:val="false"/>
                <w:i/>
                <w:sz w:val="24"/>
              </w:rPr>
              <w:t>Anexa 13 - Lista codurilor CAEN eligibile pentru finanțare</w:t>
            </w:r>
            <w:r>
              <w:rPr>
                <w:rFonts w:ascii="Cambria" w:hAnsi="Cambria"/>
                <w:b w:val="false"/>
                <w:sz w:val="24"/>
              </w:rPr>
              <w:t>.</w:t>
            </w:r>
          </w:p>
          <w:p>
            <w:pPr>
              <w:spacing w:line="360" w:lineRule="auto"/>
              <w:ind w:left="0" w:right="0" w:firstLine="493"/>
            </w:pPr>
            <w:r>
              <w:rPr>
                <w:rFonts w:ascii="Cambria" w:hAnsi="Cambria"/>
                <w:b w:val="false"/>
                <w:sz w:val="24"/>
              </w:rPr>
              <w:t>De asemenea, expertul verifică dacă proiectul respectă prevederile Capitolului  </w:t>
            </w:r>
            <w:r>
              <w:rPr>
                <w:rFonts w:ascii="Cambria Italic" w:hAnsi="Cambria Italic"/>
                <w:b w:val="false"/>
                <w:i/>
                <w:sz w:val="24"/>
              </w:rPr>
              <w:t>Tipuri de investiții/servicii și cheltuieli eligibile</w:t>
            </w:r>
            <w:r>
              <w:rPr>
                <w:rFonts w:ascii="Cambria" w:hAnsi="Cambria"/>
                <w:b w:val="false"/>
                <w:sz w:val="24"/>
              </w:rPr>
              <w:t>  din prezentul ghid în ceea ce privește tipul de investiții/servicii și cheltuieli propuse prin intermediul proiectului.</w:t>
            </w:r>
          </w:p>
          <w:p>
            <w:pPr>
              <w:spacing w:line="360" w:lineRule="auto"/>
              <w:ind w:left="0" w:right="0" w:firstLine="493"/>
            </w:pPr>
            <w:r>
              <w:rPr>
                <w:rFonts w:ascii="Cambria" w:hAnsi="Cambria"/>
                <w:b w:val="false"/>
                <w:sz w:val="24"/>
              </w:rPr>
              <w:t>Documente obligatorii:</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Planul de afaceri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4L</w:t>
            </w:r>
          </w:p>
        </w:tc>
        <w:tc>
          <w:tcPr>
            <w:vAlign w:val="center"/>
          </w:tcPr>
          <w:p>
            <w:r>
              <w:rPr>
                <w:rFonts w:ascii="Cambria Bold" w:hAnsi="Cambria Bold"/>
                <w:b/>
                <w:color w:val="1B4167"/>
                <w:sz w:val="24"/>
              </w:rPr>
              <w:t>Solicitantul trebuie sa faca dovada proprietatii/administrarii bunului imobil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Bold" w:hAnsi="Cambria Bold"/>
                <w:b/>
                <w:sz w:val="24"/>
                <w:u w:val="single"/>
              </w:rPr>
              <w:t>Metodologia de verificare:</w:t>
            </w:r>
          </w:p>
          <w:p>
            <w:pPr>
              <w:spacing w:line="360" w:lineRule="auto"/>
              <w:ind w:left="0" w:right="0" w:firstLine="493"/>
            </w:pPr>
            <w:r>
              <w:rPr>
                <w:rFonts w:ascii="Cambria" w:hAnsi="Cambria"/>
                <w:b w:val="false"/>
                <w:sz w:val="24"/>
              </w:rPr>
              <w:t>Expertul verifică dacă documentul prezentat face referire la suprafață și localizarea investiției.</w:t>
            </w:r>
          </w:p>
          <w:p>
            <w:pPr>
              <w:spacing w:line="360" w:lineRule="auto"/>
              <w:ind w:left="0" w:right="0" w:firstLine="493"/>
            </w:pPr>
            <w:r>
              <w:rPr>
                <w:rFonts w:ascii="Cambria" w:hAnsi="Cambria"/>
                <w:b w:val="false"/>
                <w:sz w:val="24"/>
              </w:rPr>
              <w:t>Se verifică dacă informațiile cuprinse în Doc. 2 sunt în concordanță cu cele din Cererea de finanțare/Planul de afaceri.</w:t>
            </w:r>
          </w:p>
          <w:p>
            <w:pPr>
              <w:spacing w:line="360" w:lineRule="auto"/>
              <w:ind w:left="0" w:right="0" w:firstLine="493"/>
            </w:pPr>
            <w:r>
              <w:rPr>
                <w:rFonts w:ascii="Cambria" w:hAnsi="Cambria"/>
                <w:b w:val="false"/>
                <w:sz w:val="24"/>
              </w:rPr>
              <w:t>Se verifică dacă documentele încheiate la notariat în formă autentică certifică dreptul de proprietate sau, după caz, folosință a terenului și/sau clădirii pe o perioadă de cel puțin 10 ani începând cu anul depunerii Cererii de finanțare.</w:t>
            </w:r>
          </w:p>
          <w:p>
            <w:pPr>
              <w:spacing w:line="360" w:lineRule="auto"/>
              <w:ind w:left="0" w:right="0" w:firstLine="493"/>
            </w:pPr>
            <w:r>
              <w:rPr>
                <w:rFonts w:ascii="Cambria" w:hAnsi="Cambria"/>
                <w:b w:val="false"/>
                <w:sz w:val="24"/>
              </w:rPr>
              <w:t>Clădirea și/sau terenul destinat investiției trebuie să fie situat în teritoriul GAL Regiunea Rediu - Prăjeni și să asigure funcționarea independentă a investiției (spațiul este destinat exclusiv pentru funcționarea acestor activități).</w:t>
            </w:r>
          </w:p>
          <w:p>
            <w:pPr>
              <w:spacing w:line="360" w:lineRule="auto"/>
              <w:ind w:left="0" w:right="0" w:firstLine="493"/>
            </w:pPr>
            <w:r>
              <w:rPr>
                <w:rFonts w:ascii="Cambria Bold Italic" w:hAnsi="Cambria Bold Italic"/>
                <w:b/>
                <w:i/>
                <w:sz w:val="24"/>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pPr>
              <w:spacing w:line="360" w:lineRule="auto"/>
              <w:ind w:left="0" w:right="0" w:firstLine="493"/>
            </w:pPr>
            <w:r>
              <w:rPr>
                <w:rFonts w:ascii="Cambria Bold" w:hAnsi="Cambria Bold"/>
                <w:b/>
                <w:sz w:val="24"/>
                <w:u w:val="single"/>
              </w:rPr>
              <w:t>Documente obligatorii:</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Planul de afaceri</w:t>
            </w:r>
          </w:p>
          <w:p>
            <w:pPr>
              <w:pStyle w:val="ListParagraph"/>
              <w:numPr>
                <w:ilvl w:val="0"/>
                <w:numId w:val="2"/>
              </w:numPr>
            </w:pPr>
            <w:r>
              <w:rPr>
                <w:rFonts w:ascii="Cambria" w:hAnsi="Cambria"/>
                <w:b w:val="false"/>
                <w:sz w:val="24"/>
              </w:rPr>
              <w:t>Documente pentru terenurile și/sau clădirile aferente realizării investiției.</w:t>
            </w:r>
          </w:p>
          <w:p>
            <w:pPr>
              <w:spacing w:line="360" w:lineRule="auto"/>
              <w:ind w:left="0" w:right="0" w:firstLine="493"/>
            </w:pPr>
            <w:r>
              <w:rPr>
                <w:rFonts w:ascii="Cambria" w:hAnsi="Cambria"/>
                <w:b w:val="false"/>
                <w:sz w:val="24"/>
              </w:rPr>
              <w:t>Atenție! În cazul proiectelor cu construcții - montaj (pot include și echipamente fără montaj) solicitanții vor prezenta în mod obligatoriu Extrasul de Carte funciară aferent imobilului (clădire/teren) pe care îl vor atașa la Alte documente justificative. NU se acceptă la depunerea Cererii de finanțare Extras de carte funciară pentru informare cu mențiunea "Imobil înregistrat în planul cadastral fără localizare certă datorită lipsei planului parcelar".</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5L</w:t>
            </w:r>
          </w:p>
        </w:tc>
        <w:tc>
          <w:tcPr>
            <w:vAlign w:val="center"/>
          </w:tcPr>
          <w:p>
            <w:r>
              <w:rPr>
                <w:rFonts w:ascii="Cambria Bold" w:hAnsi="Cambria Bold"/>
                <w:b/>
                <w:color w:val="1B4167"/>
                <w:sz w:val="24"/>
              </w:rPr>
              <w:t>Investitia trebuie sa se realizeze in teritoriul GAL Regiunea Rediu - Prajeni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Metodologia de verificare:Se verifică Secțiunea A8. Amplasarea proiectului din Cererea de finanțare, informațiile din Planul de afaceri și documentele aferente clădirii/terenului pe care se realizează investiția.  Localitatea unde se va implementa proiectul trebuie să fie în teritoriul Asociației GAL Regiunea Rediu-Prăjeni.</w:t>
            </w:r>
            <w:r>
              <w:rPr>
                <w:rFonts w:ascii="Cambria Bold Italic" w:hAnsi="Cambria Bold Italic"/>
                <w:b/>
                <w:i/>
                <w:sz w:val="24"/>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r>
              <w:rPr>
                <w:rFonts w:ascii="Cambria Bold" w:hAnsi="Cambria Bold"/>
                <w:b/>
                <w:sz w:val="24"/>
                <w:u w:val="single"/>
              </w:rPr>
              <w:t>Documente obligatorii: </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Planul de afaceri</w:t>
            </w:r>
          </w:p>
          <w:p>
            <w:pPr>
              <w:pStyle w:val="ListParagraph"/>
              <w:numPr>
                <w:ilvl w:val="0"/>
                <w:numId w:val="2"/>
              </w:numPr>
            </w:pPr>
            <w:r>
              <w:rPr>
                <w:rFonts w:ascii="Cambria" w:hAnsi="Cambria"/>
                <w:b w:val="false"/>
                <w:sz w:val="24"/>
              </w:rPr>
              <w:t>Documentele pentru terenurile și/sau clădirile aferente realizării investiție</w:t>
            </w:r>
          </w:p>
          <w:p>
            <w:pPr>
              <w:pStyle w:val="ListParagraph"/>
              <w:numPr>
                <w:ilvl w:val="0"/>
                <w:numId w:val="2"/>
              </w:numPr>
            </w:pPr>
            <w:r>
              <w:rPr>
                <w:rFonts w:ascii="Cambria" w:hAnsi="Cambria"/>
                <w:b w:val="false"/>
                <w:sz w:val="24"/>
              </w:rPr>
              <w:t>Acordul administratorului/ custodelui ariei naturale respective în cazul în care activitatea propusă prin proiect impune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6L</w:t>
            </w:r>
          </w:p>
        </w:tc>
        <w:tc>
          <w:tcPr>
            <w:vAlign w:val="center"/>
          </w:tcPr>
          <w:p>
            <w:r>
              <w:rPr>
                <w:rFonts w:ascii="Cambria Bold" w:hAnsi="Cambria Bold"/>
                <w:b/>
                <w:color w:val="1B4167"/>
                <w:sz w:val="24"/>
              </w:rPr>
              <w:t>Reprezentantul legal al proiectului trebuie sa facă parte din categoria „femei si/sau tineri pana in 30 de ani”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Metodologia de verificare:</w:t>
            </w:r>
          </w:p>
          <w:p>
            <w:pPr>
              <w:spacing w:line="360" w:lineRule="auto"/>
              <w:ind w:left="0" w:right="0" w:firstLine="493"/>
            </w:pPr>
            <w:r>
              <w:rPr>
                <w:rFonts w:ascii="Cambria" w:hAnsi="Cambria"/>
                <w:b w:val="false"/>
                <w:sz w:val="24"/>
              </w:rPr>
              <w:t>Se verifică C.I./B.I. a reprezentantului legal.</w:t>
            </w:r>
          </w:p>
          <w:p>
            <w:pPr>
              <w:spacing w:line="360" w:lineRule="auto"/>
              <w:ind w:left="0" w:right="0" w:firstLine="493"/>
            </w:pPr>
            <w:r>
              <w:rPr>
                <w:rFonts w:ascii="Cambria" w:hAnsi="Cambria"/>
                <w:b w:val="false"/>
                <w:sz w:val="24"/>
              </w:rPr>
              <w:t>Calitatea de reprezentant legal se verifică în Certificatul Constatator.</w:t>
            </w:r>
          </w:p>
          <w:p>
            <w:pPr>
              <w:spacing w:line="360" w:lineRule="auto"/>
              <w:ind w:left="0" w:right="0" w:firstLine="493"/>
            </w:pPr>
            <w:r>
              <w:rPr>
                <w:rFonts w:ascii="Cambria" w:hAnsi="Cambria"/>
                <w:b w:val="false"/>
                <w:sz w:val="24"/>
              </w:rPr>
              <w:t>Se verifică datele înscrise în Cererea de finanțare, secțiunea B, precum și datele din Planul de afaceri.</w:t>
            </w:r>
          </w:p>
          <w:p>
            <w:pPr>
              <w:spacing w:line="360" w:lineRule="auto"/>
              <w:ind w:left="0" w:right="0" w:firstLine="493"/>
            </w:pPr>
            <w:r>
              <w:rPr>
                <w:rFonts w:ascii="Cambria" w:hAnsi="Cambria"/>
                <w:b w:val="false"/>
                <w:sz w:val="24"/>
              </w:rPr>
              <w:t>Criteriul se consideră îndeplinit dacă:</w:t>
            </w:r>
          </w:p>
          <w:p>
            <w:pPr>
              <w:spacing w:line="360" w:lineRule="auto"/>
              <w:ind w:left="0" w:right="0" w:firstLine="493"/>
            </w:pPr>
            <w:r>
              <w:rPr>
                <w:rFonts w:ascii="Cambria Bold" w:hAnsi="Cambria Bold"/>
                <w:b/>
                <w:sz w:val="24"/>
              </w:rPr>
              <w:t>A.</w:t>
            </w:r>
            <w:r>
              <w:rPr>
                <w:rFonts w:ascii="Cambria" w:hAnsi="Cambria"/>
                <w:b w:val="false"/>
                <w:sz w:val="24"/>
              </w:rPr>
              <w:t>  Reprezentantul legal este femeie cu vârsta de minim 18 ani</w:t>
            </w:r>
          </w:p>
          <w:p>
            <w:pPr>
              <w:spacing w:line="360" w:lineRule="auto"/>
              <w:ind w:left="0" w:right="0" w:firstLine="493"/>
            </w:pPr>
            <w:r>
              <w:rPr>
                <w:rFonts w:ascii="Cambria Bold" w:hAnsi="Cambria Bold"/>
                <w:b/>
                <w:sz w:val="24"/>
              </w:rPr>
              <w:t>B.</w:t>
            </w:r>
            <w:r>
              <w:rPr>
                <w:rFonts w:ascii="Cambria" w:hAnsi="Cambria"/>
                <w:b w:val="false"/>
                <w:sz w:val="24"/>
              </w:rPr>
              <w:t>  Reprezentantul legal este bărbat cu vârsta de minim 18 ani și maxim 30 de ani (neîmpliniți la data depunerii cererii de finanțare)</w:t>
            </w:r>
          </w:p>
          <w:p>
            <w:pPr>
              <w:spacing w:line="360" w:lineRule="auto"/>
              <w:ind w:left="0" w:right="0" w:firstLine="493"/>
            </w:pPr>
            <w:r>
              <w:rPr>
                <w:rFonts w:ascii="Cambria Bold Italic" w:hAnsi="Cambria Bold Italic"/>
                <w:b/>
                <w:i/>
                <w:sz w:val="24"/>
              </w:rPr>
              <w:t> </w:t>
            </w:r>
          </w:p>
          <w:p>
            <w:pPr>
              <w:spacing w:line="360" w:lineRule="auto"/>
              <w:ind w:left="0" w:right="0" w:firstLine="493"/>
            </w:pPr>
            <w:r>
              <w:rPr>
                <w:rFonts w:ascii="Cambria Bold" w:hAnsi="Cambria Bold"/>
                <w:b/>
                <w:sz w:val="24"/>
                <w:u w:val="single"/>
              </w:rPr>
              <w:t>Documente obligatorii:</w:t>
            </w:r>
          </w:p>
          <w:p>
            <w:pPr>
              <w:spacing w:line="360" w:lineRule="auto"/>
              <w:ind w:left="0" w:right="0" w:firstLine="493"/>
            </w:pPr>
            <w:r>
              <w:rPr>
                <w:rFonts w:ascii="Cambria" w:hAnsi="Cambria"/>
                <w:b w:val="false"/>
                <w:sz w:val="24"/>
              </w:rPr>
              <w:t>- Copie C.I./B.I. a reprezentantului legal</w:t>
            </w:r>
          </w:p>
          <w:p>
            <w:pPr>
              <w:spacing w:line="360" w:lineRule="auto"/>
              <w:ind w:left="0" w:right="0" w:firstLine="493"/>
            </w:pPr>
            <w:r>
              <w:rPr>
                <w:rFonts w:ascii="Cambria" w:hAnsi="Cambria"/>
                <w:b w:val="false"/>
                <w:sz w:val="24"/>
              </w:rPr>
              <w:t>- Certificat constatator</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7L</w:t>
            </w:r>
          </w:p>
        </w:tc>
        <w:tc>
          <w:tcPr>
            <w:vAlign w:val="center"/>
          </w:tcPr>
          <w:p>
            <w:r>
              <w:rPr>
                <w:rFonts w:ascii="Cambria Bold" w:hAnsi="Cambria Bold"/>
                <w:b/>
                <w:color w:val="1B4167"/>
                <w:sz w:val="24"/>
              </w:rPr>
              <w:t>Sediul social si/sau punctul de lucru trebuie sa fie situate in teritoriul GAL Regiunea Rediu-Prăjeni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Metodologia de verificare:Se verifică in ONRC si in documentele aferente CMI/CMV precum si in Planul de afaceri si Cererea de finantare dacă solicitantul este înregistrat conform criteriului cu sediul social si/sau punctul/punctele  de lucru aferente obiectivelor prevăzute în Planul de afaceri (unde se propune implementarea proiectului) sunt amplasate in teritoriul GAL.În situația în care punctul de lucru aferent investiției vizate de proiect (amplasamentul proiectului propus) nu se află in teritoriul GAL la momentul depunerii Cererii de finanţare, aceasta devine neeligibilă.</w:t>
            </w:r>
            <w:r>
              <w:rPr>
                <w:rFonts w:ascii="Cambria Bold" w:hAnsi="Cambria Bold"/>
                <w:b/>
                <w:sz w:val="24"/>
                <w:u w:val="single"/>
              </w:rPr>
              <w:t>Documente obligatorii:</w:t>
            </w:r>
          </w:p>
          <w:p>
            <w:pPr>
              <w:pStyle w:val="ListParagraph"/>
              <w:numPr>
                <w:ilvl w:val="0"/>
                <w:numId w:val="2"/>
              </w:numPr>
            </w:pPr>
            <w:r>
              <w:rPr>
                <w:rFonts w:ascii="Cambria" w:hAnsi="Cambria"/>
                <w:b w:val="false"/>
                <w:sz w:val="24"/>
              </w:rPr>
              <w:t>Cererea de finantare</w:t>
            </w:r>
          </w:p>
          <w:p>
            <w:pPr>
              <w:pStyle w:val="ListParagraph"/>
              <w:numPr>
                <w:ilvl w:val="0"/>
                <w:numId w:val="2"/>
              </w:numPr>
            </w:pPr>
            <w:r>
              <w:rPr>
                <w:rFonts w:ascii="Cambria" w:hAnsi="Cambria"/>
                <w:b w:val="false"/>
                <w:sz w:val="24"/>
              </w:rPr>
              <w:t>Documente pe care solicitanții trebuie să le prezinte pentru terenurile și clădirile aferente obiectivelor prevăzute în Planul de afaceri</w:t>
            </w:r>
          </w:p>
          <w:p>
            <w:pPr>
              <w:pStyle w:val="ListParagraph"/>
              <w:numPr>
                <w:ilvl w:val="0"/>
                <w:numId w:val="2"/>
              </w:numPr>
            </w:pPr>
            <w:r>
              <w:rPr>
                <w:rFonts w:ascii="Cambria" w:hAnsi="Cambria"/>
                <w:b w:val="false"/>
                <w:sz w:val="24"/>
              </w:rPr>
              <w:t>Doc 7.1 Documente specifice CMI – Certificat de Avizare a Inființării Cabinetului Medical Individual (CMI) eliberat de catre Colegiul Medicilor, document ce atestă înregistrarea în Registrul Unic al cabinetelor medicale și Certificatul de înregistrare fiscală.</w:t>
            </w:r>
          </w:p>
          <w:p>
            <w:pPr>
              <w:pStyle w:val="ListParagraph"/>
              <w:numPr>
                <w:ilvl w:val="0"/>
                <w:numId w:val="2"/>
              </w:numPr>
            </w:pPr>
            <w:r>
              <w:rPr>
                <w:rFonts w:ascii="Cambria" w:hAnsi="Cambria"/>
                <w:b w:val="false"/>
                <w:sz w:val="24"/>
              </w:rPr>
              <w:t>Doc. 7.2 Documente specifice CMV - Certificat de înregistrare în Registrul unic al cabinetelor medicale veterinare si Certificatul de înregistarare fiscală în care se scrie obligatoriu codul de identificare fiscală.</w:t>
            </w:r>
          </w:p>
          <w:p>
            <w:pPr>
              <w:pStyle w:val="ListParagraph"/>
              <w:numPr>
                <w:ilvl w:val="0"/>
                <w:numId w:val="2"/>
              </w:numPr>
            </w:pPr>
            <w:r>
              <w:rPr>
                <w:rFonts w:ascii="Cambria" w:hAnsi="Cambria"/>
                <w:b w:val="false"/>
                <w:sz w:val="24"/>
              </w:rPr>
              <w:t>Certificat constatator ONRC</w:t>
            </w:r>
          </w:p>
          <w:p>
            <w:pPr>
              <w:pStyle w:val="ListParagraph"/>
              <w:numPr>
                <w:ilvl w:val="0"/>
                <w:numId w:val="2"/>
              </w:numPr>
            </w:pPr>
            <w:r>
              <w:rPr>
                <w:rFonts w:ascii="Cambria" w:hAnsi="Cambria"/>
                <w:b w:val="false"/>
                <w:sz w:val="24"/>
              </w:rPr>
              <w:t>Alte documente care atesta forma de organizare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8L</w:t>
            </w:r>
          </w:p>
        </w:tc>
        <w:tc>
          <w:tcPr>
            <w:vAlign w:val="center"/>
          </w:tcPr>
          <w:p>
            <w:r>
              <w:rPr>
                <w:rFonts w:ascii="Cambria Bold" w:hAnsi="Cambria Bold"/>
                <w:b/>
                <w:color w:val="1B4167"/>
                <w:sz w:val="24"/>
              </w:rPr>
              <w:t>Solicitantul trebuie sa prezinte un Plan de Afaceri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Metodologia de verificare:Se verifica daca Planul de Afaceri este prezentat si completat conform  prevederilor si cerintelor din Anexa 9 – Model Plan de Afaceri la Ghidul de Implementare -Intervenția DR 36 LEADER-Dezvoltarea locală plasată sub responsabilitatea comunității.Planul de afaceri trebuie să aibă  structura minima obligatorie si să fie furnizate informatiile aferente solicitate prin Planul de afaceri.  Expertul verifică daca solicitantul a inclus în Planul de afaceri minimum 2 - maximum 10 obiective specifice și ponderea unui obiectiv specific este de minimum 10% din totalul obiectivelor specifice. Se verifică dacă solicitantul a prevăzut, pentru fiecare obiectiv specific asumat,  acțiuni și ponderi aferente prin care se realizează.Expertul verifică dacă în obiectivele specifice stabilite se regăsesc obiectivele specifice obligatorii menționate în planul de afaceri.Expertul verifică daca din Planul de afaceri reiese ca activitatea pentru care se solicita finantarea va fi desfășurată în teritoriul GAL și se regăseşte în fisa intervenţiei din SDL aprobat. Sunt eligibile proiectele care propun activităţi aferente unuia sau mai multor coduri CAEN (maxim 5) din lista codurilor CAEN Eligibile, în situația în care aceste activități se completează, dezvoltă sau se optimizează reciproc.</w:t>
            </w:r>
            <w:r>
              <w:rPr>
                <w:rFonts w:ascii="Cambria Bold Italic" w:hAnsi="Cambria Bold Italic"/>
                <w:b/>
                <w:i/>
                <w:sz w:val="24"/>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r>
              <w:rPr>
                <w:rFonts w:ascii="Cambria Bold" w:hAnsi="Cambria Bold"/>
                <w:b/>
                <w:sz w:val="24"/>
                <w:u w:val="single"/>
              </w:rPr>
              <w:t>Documente obligatorii:</w:t>
            </w:r>
          </w:p>
          <w:p>
            <w:pPr>
              <w:pStyle w:val="ListParagraph"/>
              <w:numPr>
                <w:ilvl w:val="0"/>
                <w:numId w:val="2"/>
              </w:numPr>
            </w:pPr>
            <w:r>
              <w:rPr>
                <w:rFonts w:ascii="Cambria" w:hAnsi="Cambria"/>
                <w:b w:val="false"/>
                <w:sz w:val="24"/>
              </w:rPr>
              <w:t>Planul de Afaceri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9L</w:t>
            </w:r>
          </w:p>
        </w:tc>
        <w:tc>
          <w:tcPr>
            <w:vAlign w:val="center"/>
          </w:tcPr>
          <w:p>
            <w:r>
              <w:rPr>
                <w:rFonts w:ascii="Cambria Bold" w:hAnsi="Cambria Bold"/>
                <w:b/>
                <w:color w:val="1B4167"/>
                <w:sz w:val="24"/>
              </w:rPr>
              <w:t>Implementarea Planului de Afaceri trebuie sa înceapă in cel mult 2 luni de la data încasării primei transe de plată. Perioada de implementare a Planului de Afaceri este de maximum 18 luni si cuprinde perioada de implementare si plata ultimei transe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u w:val="single"/>
              </w:rPr>
              <w:t>Metodologia de verificare:</w:t>
            </w:r>
            <w:r>
              <w:rPr>
                <w:rFonts w:ascii="Cambria" w:hAnsi="Cambria"/>
                <w:b w:val="false"/>
                <w:sz w:val="24"/>
              </w:rPr>
              <w:t>Se verifică Declarația pe propria răspundere completată de solicitant (Anexa 4), Cererea de finanțare și Planul de Afaceri, în care trebuie să fie menționat explicit că implementarea Planului de Afaceri va începe în cel mult 2 luni de la încasarea primei tranșe și că durata totală a implementării (inclusiv plata ultimei tranșe) va fi de maximum 18 luni de la semnarea contractului de finanțare.Având în vedere termenele privind decontarea tranșelor de plată la AFIR, pentru îndeplinirea acestui criteriu de eligibilitate, solicitantul trebuie să implementeze planul de afaceri în maxim 15 luni, ceea ce înseamnă că a doua tranșă de plată va fi depusă cel târziu în luna a 15-a după semnarea contractului, ultimele 3 luni fiind dedicate evaluării tranșei de plată finală, verificărilor pe teren și decontării acesteia.Se verifică dacă solicitantul a completat și a anexat proiectului Declarația privind îndeplinirea condițiilor de eligibilitate (Anexa 4).Se verifică secțiunea D. Alte informații din Cererea de finanțare, ca „Număr luni de implementare” să fie de maximum 15 luni.  Se verifică în Planul de afaceri ca GRAFICUL DE TIMP PENTRU IMPLEMENTAREA PROIECTULUI să fie încadrat în maxim 15 luni. Se verifică ca în Planul de afaceri să existe mențiuni clare privind îndeplinirea acestei cerințe. Se consideră îndeplinită condiția în etapa de evaluare dacă solicitantul își asumă explicit începerea implementării Planului de Afaceri în termen de maximum 2 luni de la încasarea primei tranșe de plată și implementarea Planului de Afaceri în maximum 18 luni (inclusiv plata ultimei tranșe) de la semnarea contractului de finanțare.Se consideră îndeplinit acest criteriu în perioada de derulare a contractului dacă beneficiarul a inițiat implementarea planului de afaceri prin realizarea a cel puțin unei acțiuni care duce la îndeplinirea obiectivelor prevăzute in Planul de Afaceri.  </w:t>
            </w:r>
            <w:r>
              <w:rPr>
                <w:rFonts w:ascii="Cambria Bold" w:hAnsi="Cambria Bold"/>
                <w:b/>
                <w:sz w:val="24"/>
              </w:rPr>
              <w:t>Atenție! </w:t>
            </w:r>
            <w:r>
              <w:rPr>
                <w:rFonts w:ascii="Cambria" w:hAnsi="Cambria"/>
                <w:b w:val="false"/>
                <w:sz w:val="24"/>
              </w:rPr>
              <w:t>Transa de plata finala trebuie depusa in maxim 15 luni de la semnarea contractului de finanțare. Se accepta întârzierea încasării ultimei tranșe de plată peste termenul maxim asumat de 18 luni, doar dacă aceasta a fost depusă în maxim 15 luni de la semnarea contractului de finanțare.</w:t>
            </w:r>
            <w:r>
              <w:rPr>
                <w:rFonts w:ascii="Cambria Bold" w:hAnsi="Cambria Bold"/>
                <w:b/>
                <w:sz w:val="24"/>
              </w:rPr>
              <w:t>  </w:t>
            </w:r>
            <w:r>
              <w:rPr>
                <w:rFonts w:ascii="Cambria" w:hAnsi="Cambria"/>
                <w:b w:val="false"/>
                <w:sz w:val="24"/>
              </w:rPr>
              <w:t>Atenție!  În etapa de implementare a proiectului și la tranșa a doua de plată se va verifica dacă acest criteriu a fost respectat. Solicitantul va face dovada prin anexarea de documente justificative.  </w:t>
            </w:r>
            <w:r>
              <w:rPr>
                <w:rFonts w:ascii="Cambria Bold" w:hAnsi="Cambria Bold"/>
                <w:b/>
                <w:sz w:val="24"/>
              </w:rPr>
              <w:t>Atenție!</w:t>
            </w:r>
            <w:r>
              <w:rPr>
                <w:rFonts w:ascii="Cambria" w:hAnsi="Cambria"/>
                <w:b w:val="false"/>
                <w:sz w:val="24"/>
              </w:rPr>
              <w:t> Neîndeplinirea acestui criteriu la tranșa a doua de plată atrage după sine rezilierea contractului și restituirea integrală a sprijinului acordat.  </w:t>
            </w:r>
            <w:r>
              <w:rPr>
                <w:rFonts w:ascii="Cambria Bold Italic" w:hAnsi="Cambria Bold Italic"/>
                <w:b/>
                <w:i/>
                <w:sz w:val="24"/>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r>
              <w:rPr>
                <w:rFonts w:ascii="Cambria Bold" w:hAnsi="Cambria Bold"/>
                <w:b/>
                <w:sz w:val="24"/>
                <w:u w:val="single"/>
              </w:rPr>
              <w:t> Documente obligatorii:</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Planul de afaceri</w:t>
            </w:r>
          </w:p>
          <w:p>
            <w:pPr>
              <w:pStyle w:val="ListParagraph"/>
              <w:numPr>
                <w:ilvl w:val="0"/>
                <w:numId w:val="2"/>
              </w:numPr>
            </w:pPr>
            <w:r>
              <w:rPr>
                <w:rFonts w:ascii="Cambria" w:hAnsi="Cambria"/>
                <w:b w:val="false"/>
                <w:sz w:val="24"/>
              </w:rPr>
              <w:t>Anexa 4 - Declarația privind îndeplinirea condițiilor de eligibilitate </w:t>
            </w:r>
          </w:p>
          <w:p>
            <w:r>
              <w:rPr>
                <w:rFonts w:ascii="Cambria" w:hAnsi="Cambria"/>
                <w:b w:val="false"/>
                <w:sz w:val="24"/>
              </w:rPr>
              <w:t> </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Principiul prioritizarii proiectelor în funcție de tipul investiției;</w:t>
            </w:r>
          </w:p>
        </w:tc>
        <w:tc>
          <w:tcPr>
            <w:shd w:val="clear" w:color="auto" w:fill="CCE1DB"/>
            <w:vAlign w:val="center"/>
          </w:tcPr>
          <w:p>
            <w:pPr>
              <w:spacing w:line="360" w:lineRule="auto"/>
              <w:ind w:left="0" w:right="0" w:firstLine="493"/>
            </w:pPr>
            <w:r>
              <w:rPr>
                <w:rFonts w:ascii="Cambria Bold" w:hAnsi="Cambria Bold"/>
                <w:b/>
                <w:color w:val="014935"/>
                <w:sz w:val="24"/>
              </w:rPr>
              <w:t>60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r>
              <w:rPr>
                <w:rFonts w:ascii="Cambria" w:hAnsi="Cambria"/>
                <w:b w:val="false"/>
                <w:color w:val="58400C"/>
                <w:sz w:val="24"/>
              </w:rPr>
              <w:t>Proiecte vizează utilizarea resurselor locale </w:t>
            </w:r>
          </w:p>
        </w:tc>
        <w:tc>
          <w:tcPr>
            <w:vAlign w:val="center"/>
          </w:tcPr>
          <w:p>
            <w:pPr>
              <w:keepNext/>
              <w:jc w:val="center"/>
            </w:pPr>
            <w:r>
              <w:rPr>
                <w:rFonts w:ascii="Cambria" w:hAnsi="Cambria"/>
                <w:b w:val="false"/>
                <w:sz w:val="24"/>
              </w:rPr>
              <w:t>40</w:t>
            </w:r>
          </w:p>
        </w:tc>
        <w:tc>
          <w:tcPr>
            <w:vAlign w:val="center"/>
          </w:tcPr>
          <w:p/>
        </w:tc>
        <w:tc>
          <w:tcPr>
            <w:vAlign w:val="center"/>
          </w:tcPr>
          <w:p/>
        </w:tc>
      </w:tr>
      <w:tr>
        <w:trPr/>
        <w:tc>
          <w:tcPr>
            <w:gridSpan w:val="5"/>
            <w:shd w:val="clear" w:color="auto" w:fill="DDDDDD"/>
            <w:vAlign w:val="center"/>
          </w:tcPr>
          <w:p>
            <w:r>
              <w:rPr>
                <w:rFonts w:ascii="Cambria" w:hAnsi="Cambria"/>
                <w:b w:val="false"/>
                <w:sz w:val="24"/>
              </w:rPr>
              <w:t>Metodologia de verificare:Punctarea acestui criteriu se va face numai dacă acest lucru este prezentat şi argumentat în Planul de afaceri, care trebuie să prevadă acțiuni concrete prin care proiectul va valorifica resursele locale.Acțiunile propuse în Planul de afaceri trebuie să fie adaptate tipului de activitate propus și să fie corelate cu descrierea din secțiunea E.2.2 a Cererii de finanțare. Exemple de acțiuni:- utilizarea de materii prime de la producători locali- colaborări cu autorirități locale și/sau antreprenori din teritoriul GAL- forță de muncă din teritoriul GAL - etc.La tranșa a doua de plată, solicitantul este obligat să facă dovada implementării acțiunilor asumate prin Planul de afaceri. Documente obligatorii:- Declarație pe propria răspundere- Detalierea acțiunilor propuse în cadrul Planului de afaceri- Secțiunea E.2.2 din Cererea de finanțare</w:t>
            </w:r>
            <w:r>
              <w:rPr>
                <w:rFonts w:ascii="Cambria Bold" w:hAnsi="Cambria Bold"/>
                <w:b/>
                <w:sz w:val="24"/>
              </w:rPr>
              <w:t>Nota!</w:t>
            </w:r>
            <w:r>
              <w:rPr>
                <w:rFonts w:ascii="Cambria" w:hAnsi="Cambria"/>
                <w:b w:val="false"/>
                <w:sz w:val="24"/>
              </w:rPr>
              <w:t>  Criteriul CS1.1 este cumulativ cu criteriile CS1.2 sau CS1.3.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1.2</w:t>
            </w:r>
          </w:p>
        </w:tc>
        <w:tc>
          <w:tcPr>
            <w:shd w:val="clear" w:color="auto" w:fill="F8ECD2"/>
            <w:vAlign w:val="center"/>
          </w:tcPr>
          <w:p>
            <w:r>
              <w:rPr>
                <w:rFonts w:ascii="Cambria" w:hAnsi="Cambria"/>
                <w:b w:val="false"/>
                <w:color w:val="58400C"/>
                <w:sz w:val="24"/>
              </w:rPr>
              <w:t>Proiecte care vizează servicii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Bold" w:hAnsi="Cambria Bold"/>
                <w:b/>
                <w:sz w:val="24"/>
                <w:u w:val="single"/>
              </w:rPr>
              <w:t>Metodologia de verificare:</w:t>
            </w:r>
            <w:r>
              <w:rPr>
                <w:rFonts w:ascii="Cambria" w:hAnsi="Cambria"/>
                <w:b w:val="false"/>
                <w:sz w:val="24"/>
              </w:rPr>
              <w:t>Se verifică dacă solicitantul propune cod CAEN de servicii și dacă acest cod CAEN se regăsește în Anexa nr. 13 - Lista codurilor CAEN eligibile la finanțare.Solicitantul poate propune realizarea de activități aferente unui cod CAEN până la maximum 5 (cinci) coduri CAEN, în situația în care aceste activități se completează, dezvoltă sau se optimizează reciproc.Expertul verifică informațiile completate de solicitant în secțiunea E.2.2 din Cererea de finanțare.Expertul verifică în Cererea de finanțare, Planul de afaceri și Certificatul constatator (după caz) codul CAEN / codurile CAEN pentru care solicită finanțare. Punctajul se acordă pentru codul CAEN declarat ca activitate principală în cererea de finanțare.În situația în care solicitantul propune activități aferente mai multor coduri CAEN, se va puncta codul CAEN cu ponderea cea mai mare în bugetul proiectului, raportat la investițiile propuse (echipamente, dotări etc.).Acordarea punctajului pentru acest criteriu se va realiza pentru codurile CAEN de servicii, conform Anexei 13 – Lista codurilor CAEN.Documente obligatorii:</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Certificatul constator, dacă este cazul</w:t>
            </w:r>
          </w:p>
          <w:p>
            <w:pPr>
              <w:pStyle w:val="ListParagraph"/>
              <w:numPr>
                <w:ilvl w:val="0"/>
                <w:numId w:val="2"/>
              </w:numPr>
            </w:pPr>
            <w:r>
              <w:rPr>
                <w:rFonts w:ascii="Cambria" w:hAnsi="Cambria"/>
                <w:b w:val="false"/>
                <w:sz w:val="24"/>
              </w:rPr>
              <w:t>Planul de afaceri</w:t>
            </w:r>
          </w:p>
          <w:p>
            <w:pPr>
              <w:spacing w:line="360" w:lineRule="auto"/>
              <w:ind w:left="0" w:right="0" w:firstLine="493"/>
            </w:pPr>
            <w:r>
              <w:rPr>
                <w:rFonts w:ascii="Cambria Bold" w:hAnsi="Cambria Bold"/>
                <w:b/>
                <w:sz w:val="24"/>
              </w:rPr>
              <w:t>Nota!</w:t>
            </w:r>
            <w:r>
              <w:rPr>
                <w:rFonts w:ascii="Cambria" w:hAnsi="Cambria"/>
                <w:b w:val="false"/>
                <w:sz w:val="24"/>
              </w:rPr>
              <w:t>  Criteriul CS1.2 este disjunctiv cu criteriul CS1.3 și este cumulativ cu criteriul CS1.1.</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1.3</w:t>
            </w:r>
          </w:p>
        </w:tc>
        <w:tc>
          <w:tcPr>
            <w:shd w:val="clear" w:color="auto" w:fill="F8ECD2"/>
            <w:vAlign w:val="center"/>
          </w:tcPr>
          <w:p>
            <w:r>
              <w:rPr>
                <w:rFonts w:ascii="Cambria" w:hAnsi="Cambria"/>
                <w:b w:val="false"/>
                <w:color w:val="58400C"/>
                <w:sz w:val="24"/>
              </w:rPr>
              <w:t>Proiecte care vizează activități de producție </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r>
              <w:rPr>
                <w:rFonts w:ascii="Cambria Bold" w:hAnsi="Cambria Bold"/>
                <w:b/>
                <w:sz w:val="24"/>
                <w:u w:val="single"/>
              </w:rPr>
              <w:t>Metodologia de verificare:</w:t>
            </w:r>
            <w:r>
              <w:rPr>
                <w:rFonts w:ascii="Cambria" w:hAnsi="Cambria"/>
                <w:b w:val="false"/>
                <w:sz w:val="24"/>
              </w:rPr>
              <w:t>Se verifică dacă solicitantul propune cod CAEN de producție și dacă acest cod CAEN se regăsește în Anexa nr. 13 - Lista codurilor CAEN eligibile la finanțare.Solicitantul poate propune realizarea de activități aferente unui cod CAEN până la maximum 5 (cinci) coduri CAEN, în situația în care aceste activități se completează, dezvoltă sau se optimizează reciproc.Expertul verifică informațiile completate de solicitant în secțiunea E.2.2 din Cererea de finanțare.Expertul verifică în Cererea de finanțare, Planul de afaceri și Certificatul constatator (după caz) codul CAEN / codurile CAEN pentru care solicită finanțare. Punctajul se acordă pentru codul CAEN declarat ca activitate principală în cererea de finanțare.În situația în care solicitantul propune activități aferente mai multor coduri CAEN, se va puncta codul CAEN cu ponderea cea mai mare în bugetul proiectului, raportat la investițiile propuse (echipamente, dotări etc.).Acordarea punctajului pentru acest criteriu se va realiza pentru codurile CAEN de producție, conform Anexei 13 – Lista codurilor CAEN.Documente obligatorii:</w:t>
            </w:r>
          </w:p>
          <w:p>
            <w:pPr>
              <w:pStyle w:val="ListParagraph"/>
              <w:numPr>
                <w:ilvl w:val="0"/>
                <w:numId w:val="2"/>
              </w:numPr>
            </w:pPr>
            <w:r>
              <w:rPr>
                <w:rFonts w:ascii="Cambria" w:hAnsi="Cambria"/>
                <w:b w:val="false"/>
                <w:sz w:val="24"/>
              </w:rPr>
              <w:t>Cererea de finanțare</w:t>
            </w:r>
          </w:p>
          <w:p>
            <w:pPr>
              <w:pStyle w:val="ListParagraph"/>
              <w:numPr>
                <w:ilvl w:val="0"/>
                <w:numId w:val="2"/>
              </w:numPr>
            </w:pPr>
            <w:r>
              <w:rPr>
                <w:rFonts w:ascii="Cambria" w:hAnsi="Cambria"/>
                <w:b w:val="false"/>
                <w:sz w:val="24"/>
              </w:rPr>
              <w:t>Certificatul constator, dacă este cazul</w:t>
            </w:r>
          </w:p>
          <w:p>
            <w:pPr>
              <w:pStyle w:val="ListParagraph"/>
              <w:numPr>
                <w:ilvl w:val="0"/>
                <w:numId w:val="2"/>
              </w:numPr>
            </w:pPr>
            <w:r>
              <w:rPr>
                <w:rFonts w:ascii="Cambria" w:hAnsi="Cambria"/>
                <w:b w:val="false"/>
                <w:sz w:val="24"/>
              </w:rPr>
              <w:t>Planul de afaceri</w:t>
            </w:r>
          </w:p>
          <w:p>
            <w:pPr>
              <w:spacing w:line="360" w:lineRule="auto"/>
              <w:ind w:left="0" w:right="0" w:firstLine="493"/>
            </w:pPr>
            <w:r>
              <w:rPr>
                <w:rFonts w:ascii="Cambria Bold" w:hAnsi="Cambria Bold"/>
                <w:b/>
                <w:sz w:val="24"/>
              </w:rPr>
              <w:t>Nota!</w:t>
            </w:r>
            <w:r>
              <w:rPr>
                <w:rFonts w:ascii="Cambria" w:hAnsi="Cambria"/>
                <w:b w:val="false"/>
                <w:sz w:val="24"/>
              </w:rPr>
              <w:t>  Criteriul CS1.3 este disjunctiv cu criteriul CS1.2 și este cumulativ cu criteriul CS1.1.</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Principiul prioritizarii Planurilor de Afaceri care vizeaza actiuni de protectie a mediului;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r>
              <w:rPr>
                <w:rFonts w:ascii="Cambria" w:hAnsi="Cambria"/>
                <w:b w:val="false"/>
                <w:color w:val="58400C"/>
                <w:sz w:val="24"/>
              </w:rPr>
              <w:t>Proiectul susține reducerea impactului asupra mediului - minim 2% din valoarea primei tranșe de plată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Metodologia de verificare:Punctarea acestui criteriu se va face numai dacă acest lucru este prezentat şi argumentat în Planul de afaceri, care trebuie să prevadă în mod concret cel puțin o acțiune care va avea ca efect reducerea impactului asupra mediului. Pentru a primi punctaj, solicitantul este obligat să introducă în Planul de afaceri un obiectiv specific privind reducerea impactului asupra mediului. Acțiunile propuse în Planul de afaceri trebuie să fie adaptate tipului de activitate propus și să fie corelate cu descrierea din secțiunea E.2.2 a Cererii de finanțare. - minim 2% din valoarea primei tranșe de platăExemple de acțiuni:-  dotări pentru reducerea consumului de energie sau apă (achiziția de echipamente cu consum redus de energie - cu etichetă energetică A sau echivalent, achiziția și instalarea de pompe de căldură, panouri fotovoltaice sau solare etc; sisteme de iluminat LED pentru spații de lucru, instalații de reducere a consumului de apă- robinete economice, sisteme automate etc).- echipamente prietenoase cu mediulLa tranșa a doua de plată, solicitantul este obligat să facă dovada implementării acțiunilor asumate prin Planul de afaceri. Documente obligatorii:- Anexa 5 - Declarație privind acțiunile de mediu- Planul de afaceri- Secțiunea E.2.2 din Cererea de finanțare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Principiul pioritizarii Planurilor de Afaceri care isi propun utilizarea mijlocelor de digitalizare si/sau tehnologizare pentru eficientizarea activitatii;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r>
              <w:rPr>
                <w:rFonts w:ascii="Cambria" w:hAnsi="Cambria"/>
                <w:b w:val="false"/>
                <w:color w:val="58400C"/>
                <w:sz w:val="24"/>
              </w:rPr>
              <w:t>Planul de afaceri prevede dotări sau soluții de digitalizare și/sau tehnologizare care contribuie la eficientizarea activității - minim 2% din valoarea primei tranșe de plată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Bold" w:hAnsi="Cambria Bold"/>
                <w:b/>
                <w:sz w:val="24"/>
                <w:u w:val="single"/>
              </w:rPr>
              <w:t>Metodologia de verificare:</w:t>
            </w:r>
            <w:r>
              <w:rPr>
                <w:rFonts w:ascii="Cambria" w:hAnsi="Cambria"/>
                <w:b w:val="false"/>
                <w:sz w:val="24"/>
              </w:rPr>
              <w:t>Se punctează proiectele care prevăd achiziția de echipamente, utilaje sau soluții informatice ce digitalizează ori automatizează activitatea în procent de minim 2% din valoarea primei tranșe de plată.Achizițiile propuse trebuie să fie adaptate tipului de activitate propus și să fie corelate cu descrierea din secțiunea E.2.2 a cererii de finanțare. Pentru a primi punctaj, solicitantul este obligat să introducă în Planul de afaceri un obiectiv specific în acest sens.Exemple: aplicații de gestiune, POS-uri inteligente, echipamente cu comenzi digitale, platforme de promovare/vânzare online, softuri contabile/CRM, imprimante 3D etc.La tranșa a doua de plată, solicitantul este obligat să facă dovada implementării acțiunilor asumate prin planul de afaceri. Documente obligatorii:- Anexa 6 - Declarație privind eficientizarea activității- Planul de afaceri- Secțiunea E.2.2 din Cererea de finanțare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w:hAnsi="Cambria"/>
                <w:b w:val="false"/>
                <w:color w:val="58400C"/>
                <w:sz w:val="24"/>
              </w:rPr>
              <w:t>Domiciliul reprezentantului legal se află în teritoriul GAL Regiunea Rediu-Prăjeni.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Metodologia de verificare:</w:t>
            </w:r>
          </w:p>
          <w:p>
            <w:pPr>
              <w:spacing w:line="360" w:lineRule="auto"/>
              <w:ind w:left="0" w:right="0" w:firstLine="493"/>
            </w:pPr>
            <w:r>
              <w:rPr>
                <w:rFonts w:ascii="Cambria" w:hAnsi="Cambria"/>
                <w:b w:val="false"/>
                <w:sz w:val="24"/>
              </w:rPr>
              <w:t>În cazul proiectelor cu același punctaj departajarea acestora se va face în ordinea criteriilor CD1, CD2 .... CDn.</w:t>
            </w:r>
          </w:p>
          <w:p>
            <w:pPr>
              <w:spacing w:line="360" w:lineRule="auto"/>
              <w:ind w:left="0" w:right="0" w:firstLine="493"/>
            </w:pPr>
            <w:r>
              <w:rPr>
                <w:rFonts w:ascii="Cambria" w:hAnsi="Cambria"/>
                <w:b w:val="false"/>
                <w:sz w:val="24"/>
              </w:rPr>
              <w:t>Aplicarea se face astfel:</w:t>
            </w:r>
          </w:p>
          <w:p>
            <w:pPr>
              <w:spacing w:line="360" w:lineRule="auto"/>
              <w:ind w:left="0" w:right="0" w:firstLine="493"/>
            </w:pPr>
            <w:r>
              <w:rPr>
                <w:rFonts w:ascii="Cambria" w:hAnsi="Cambria"/>
                <w:b w:val="false"/>
                <w:sz w:val="24"/>
              </w:rPr>
              <w:t>Se analizează mai întâi CD1;</w:t>
            </w:r>
          </w:p>
          <w:p>
            <w:pPr>
              <w:spacing w:line="360" w:lineRule="auto"/>
              <w:ind w:left="0" w:right="0" w:firstLine="493"/>
            </w:pPr>
            <w:r>
              <w:rPr>
                <w:rFonts w:ascii="Cambria" w:hAnsi="Cambria"/>
                <w:b w:val="false"/>
                <w:sz w:val="24"/>
              </w:rPr>
              <w:t>Dacă proiectele nu pot fi departajate pe baza CD1 (au același rezultat), se aplică CD2;</w:t>
            </w:r>
          </w:p>
          <w:p>
            <w:pPr>
              <w:spacing w:line="360" w:lineRule="auto"/>
              <w:ind w:left="0" w:right="0" w:firstLine="493"/>
            </w:pPr>
            <w:r>
              <w:rPr>
                <w:rFonts w:ascii="Cambria" w:hAnsi="Cambria"/>
                <w:b w:val="false"/>
                <w:sz w:val="24"/>
              </w:rPr>
              <w:t>Procedura continuă succesiv cu CD3, CD4... etc., până la departajarea proiectelor aflate la egalitate;</w:t>
            </w:r>
          </w:p>
          <w:p>
            <w:pPr>
              <w:spacing w:line="360" w:lineRule="auto"/>
              <w:ind w:left="0" w:right="0" w:firstLine="493"/>
            </w:pPr>
            <w:r>
              <w:rPr>
                <w:rFonts w:ascii="Cambria" w:hAnsi="Cambria"/>
                <w:b w:val="false"/>
                <w:sz w:val="24"/>
              </w:rPr>
              <w:t>Dacă, după aplicarea tuturor criteriilor de departajare, proiectele sunt în continuare la egalitate, se va aplica criteriul ordinii înregistrării cererii de finanțare (primul depus – primul selectat).</w:t>
            </w:r>
          </w:p>
          <w:p>
            <w:pPr>
              <w:spacing w:line="360" w:lineRule="auto"/>
              <w:ind w:left="0" w:right="0" w:firstLine="493"/>
            </w:pPr>
            <w:r>
              <w:rPr>
                <w:rFonts w:ascii="Cambria Bold" w:hAnsi="Cambria Bold"/>
                <w:b/>
                <w:sz w:val="24"/>
              </w:rPr>
              <w:t>CD 1. Domiciliul reprezentantului legal se află în teritoriul GAL Regiunea Rediu-Prăjeni.</w:t>
            </w:r>
          </w:p>
          <w:p>
            <w:pPr>
              <w:spacing w:line="360" w:lineRule="auto"/>
              <w:ind w:left="0" w:right="0" w:firstLine="493"/>
            </w:pPr>
            <w:r>
              <w:rPr>
                <w:rFonts w:ascii="Cambria" w:hAnsi="Cambria"/>
                <w:b w:val="false"/>
                <w:sz w:val="24"/>
              </w:rPr>
              <w:t>Se acordă prioritate proiectelor implementare de solicitanți ai căror reprezentanți legali au domiciliul stabil în una dintre localitățile din teritoriul GAL Regiunea Rediu-Prăjeni, cu o vechime de cel puțin 6 luni înainte de data lansării apelului de selecție.</w:t>
            </w:r>
          </w:p>
          <w:p>
            <w:pPr>
              <w:spacing w:line="360" w:lineRule="auto"/>
              <w:ind w:left="0" w:right="0" w:firstLine="493"/>
            </w:pPr>
            <w:r>
              <w:rPr>
                <w:rFonts w:ascii="Cambria Bold" w:hAnsi="Cambria Bold"/>
                <w:b/>
                <w:sz w:val="24"/>
              </w:rPr>
              <w:t>Atenție!</w:t>
            </w:r>
            <w:r>
              <w:rPr>
                <w:rFonts w:ascii="Cambria" w:hAnsi="Cambria"/>
                <w:b w:val="false"/>
                <w:sz w:val="24"/>
              </w:rPr>
              <w:t>  Se ia în considerare exclusiv domiciliul stabil, nu reședința temporară.</w:t>
            </w:r>
          </w:p>
          <w:p>
            <w:pPr>
              <w:spacing w:line="360" w:lineRule="auto"/>
              <w:ind w:left="0" w:right="0" w:firstLine="493"/>
            </w:pPr>
            <w:r>
              <w:rPr>
                <w:rFonts w:ascii="Cambria" w:hAnsi="Cambria"/>
                <w:b w:val="false"/>
                <w:sz w:val="24"/>
              </w:rPr>
              <w:t>Verificarea se face pe baza:</w:t>
            </w:r>
          </w:p>
          <w:p>
            <w:pPr>
              <w:spacing w:line="360" w:lineRule="auto"/>
              <w:ind w:left="0" w:right="0" w:firstLine="493"/>
            </w:pPr>
            <w:r>
              <w:rPr>
                <w:rFonts w:ascii="Cambria" w:hAnsi="Cambria"/>
                <w:b w:val="false"/>
                <w:sz w:val="24"/>
              </w:rPr>
              <w:t>- Cărții de identitate – secțiunea privind domiciliul, sau</w:t>
            </w:r>
          </w:p>
          <w:p>
            <w:pPr>
              <w:spacing w:line="360" w:lineRule="auto"/>
              <w:ind w:left="0" w:right="0" w:firstLine="493"/>
            </w:pPr>
            <w:r>
              <w:rPr>
                <w:rFonts w:ascii="Cambria" w:hAnsi="Cambria"/>
                <w:b w:val="false"/>
                <w:sz w:val="24"/>
              </w:rPr>
              <w:t>- Certificatului privind domiciliul și reședința înregistrate în Registrul Național de Evidență a Persoanelor (în cazul cărților de identitate electronice).</w:t>
            </w:r>
          </w:p>
          <w:p>
            <w:pPr>
              <w:spacing w:line="360" w:lineRule="auto"/>
              <w:ind w:left="0" w:right="0" w:firstLine="493"/>
            </w:pPr>
            <w:r>
              <w:rPr>
                <w:rFonts w:ascii="Cambria" w:hAnsi="Cambria"/>
                <w:b w:val="false"/>
                <w:sz w:val="24"/>
              </w:rPr>
              <w:t>GAL va verifica dacă:</w:t>
            </w:r>
          </w:p>
          <w:p>
            <w:pPr>
              <w:spacing w:line="360" w:lineRule="auto"/>
              <w:ind w:left="0" w:right="0" w:firstLine="493"/>
            </w:pPr>
            <w:r>
              <w:rPr>
                <w:rFonts w:ascii="Cambria" w:hAnsi="Cambria"/>
                <w:b w:val="false"/>
                <w:sz w:val="24"/>
              </w:rPr>
              <w:t>Domiciliul este situat într-o localitate din teritoriul acoperit de GAL;</w:t>
            </w:r>
          </w:p>
          <w:p>
            <w:pPr>
              <w:spacing w:line="360" w:lineRule="auto"/>
              <w:ind w:left="0" w:right="0" w:firstLine="493"/>
            </w:pPr>
            <w:r>
              <w:rPr>
                <w:rFonts w:ascii="Cambria" w:hAnsi="Cambria"/>
                <w:b w:val="false"/>
                <w:sz w:val="24"/>
              </w:rPr>
              <w:t>Domiciliul este stabilit cu cel puțin 6 luni înainte de data lansării apelului de selecție (solicitantul este obligat să depună toată diligența cu privire la demonstrarea îndeplinirii acestei condiții).</w:t>
            </w:r>
          </w:p>
          <w:p>
            <w:pPr>
              <w:spacing w:line="360" w:lineRule="auto"/>
              <w:ind w:left="0" w:right="0" w:firstLine="493"/>
            </w:pPr>
            <w:r>
              <w:rPr>
                <w:rFonts w:ascii="Cambria Bold" w:hAnsi="Cambria Bold"/>
                <w:b/>
                <w:sz w:val="24"/>
                <w:u w:val="single"/>
              </w:rPr>
              <w:t>Documente obligatorii:</w:t>
            </w:r>
          </w:p>
          <w:p>
            <w:pPr>
              <w:spacing w:line="360" w:lineRule="auto"/>
              <w:ind w:left="0" w:right="0" w:firstLine="493"/>
            </w:pPr>
            <w:r>
              <w:rPr>
                <w:rFonts w:ascii="Cambria" w:hAnsi="Cambria"/>
                <w:b w:val="false"/>
                <w:sz w:val="24"/>
              </w:rPr>
              <w:t>-  </w:t>
            </w:r>
            <w:r>
              <w:rPr>
                <w:rFonts w:ascii="Cambria Bold" w:hAnsi="Cambria Bold"/>
                <w:b/>
                <w:sz w:val="24"/>
              </w:rPr>
              <w:t>Cererea de finanțare</w:t>
            </w:r>
            <w:r>
              <w:rPr>
                <w:rFonts w:ascii="Cambria" w:hAnsi="Cambria"/>
                <w:b w:val="false"/>
                <w:sz w:val="24"/>
              </w:rPr>
              <w:t>  - Secțiunea E2.3 - Descrierea îndeplinirii criteriilor de departajare</w:t>
            </w:r>
          </w:p>
          <w:p>
            <w:pPr>
              <w:spacing w:line="360" w:lineRule="auto"/>
              <w:ind w:left="0" w:right="0" w:firstLine="493"/>
            </w:pPr>
            <w:r>
              <w:rPr>
                <w:rFonts w:ascii="Cambria Bold" w:hAnsi="Cambria Bold"/>
                <w:b/>
                <w:sz w:val="24"/>
              </w:rPr>
              <w:t>- Doc. 4</w:t>
            </w:r>
            <w:r>
              <w:rPr>
                <w:rFonts w:ascii="Cambria" w:hAnsi="Cambria"/>
                <w:b w:val="false"/>
                <w:sz w:val="24"/>
              </w:rPr>
              <w:t>  - Copia actului de identitate pentru reprezentantul legal de proiect;</w:t>
            </w:r>
          </w:p>
          <w:p>
            <w:pPr>
              <w:spacing w:line="360" w:lineRule="auto"/>
              <w:ind w:left="0" w:right="0" w:firstLine="493"/>
            </w:pPr>
            <w:r>
              <w:rPr>
                <w:rFonts w:ascii="Cambria" w:hAnsi="Cambria"/>
                <w:b w:val="false"/>
                <w:sz w:val="24"/>
              </w:rPr>
              <w:t>-  </w:t>
            </w:r>
            <w:r>
              <w:rPr>
                <w:rFonts w:ascii="Cambria Bold" w:hAnsi="Cambria Bold"/>
                <w:b/>
                <w:sz w:val="24"/>
              </w:rPr>
              <w:t>Doc. 19</w:t>
            </w:r>
            <w:r>
              <w:rPr>
                <w:rFonts w:ascii="Cambria" w:hAnsi="Cambria"/>
                <w:b w:val="false"/>
                <w:sz w:val="24"/>
              </w:rPr>
              <w:t>  - Alte documente justificative - Certificatul privind domiciliul și reședința înregistrate în registrul Național de evidență a Persoanelor</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r>
              <w:rPr>
                <w:rFonts w:ascii="Cambria" w:hAnsi="Cambria"/>
                <w:b w:val="false"/>
                <w:color w:val="58400C"/>
                <w:sz w:val="24"/>
              </w:rPr>
              <w:t>Solicitantul nu a mai beneficiat de fonduri nerambursabile în cadrul PNDR 2014 - 2020 prin intermediul subMăsurilor 6.2, 6.4 sau similar 19.2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CD2. Solicitantul nu a mai beneficiat de fonduri nerambursabile în cadrul PNDR 2014 - 2020 prin intermediul subMăsurilor 6.2, 6.4 sau similar 19.2.</w:t>
            </w:r>
          </w:p>
          <w:p>
            <w:pPr>
              <w:spacing w:line="360" w:lineRule="auto"/>
              <w:ind w:left="0" w:right="0" w:firstLine="493"/>
            </w:pPr>
            <w:r>
              <w:rPr>
                <w:rFonts w:ascii="Cambria" w:hAnsi="Cambria"/>
                <w:b w:val="false"/>
                <w:sz w:val="24"/>
              </w:rPr>
              <w:t>Metodologia de verificare:</w:t>
            </w:r>
          </w:p>
          <w:p>
            <w:pPr>
              <w:spacing w:line="360" w:lineRule="auto"/>
              <w:ind w:left="0" w:right="0" w:firstLine="493"/>
            </w:pPr>
            <w:r>
              <w:rPr>
                <w:rFonts w:ascii="Cambria" w:hAnsi="Cambria"/>
                <w:b w:val="false"/>
                <w:sz w:val="24"/>
              </w:rPr>
              <w:t>Se acordă prioritate proiectelor depuse de solicitanții care nu au mai beneficiat de fonduri nerambursabile în cadrul PNDR 2014 - 2020 prin intermediul subMăsurilor 6.2, 6.4 sau similar 19.2.</w:t>
            </w:r>
          </w:p>
          <w:p>
            <w:pPr>
              <w:spacing w:line="360" w:lineRule="auto"/>
              <w:ind w:left="0" w:right="0" w:firstLine="493"/>
            </w:pPr>
            <w:r>
              <w:rPr>
                <w:rFonts w:ascii="Cambria" w:hAnsi="Cambria"/>
                <w:b w:val="false"/>
                <w:sz w:val="24"/>
              </w:rPr>
              <w:t>Experții GAL vor solicita AFIR un extras din baza de date pentru a verifica dacă solicitantul a mai beneficiat de fonduri nerambursabile în cadrul PNDR 2014 - 2020 prin intermediul subMăsurilor 6.2, 6.4 sau similar 19.2.</w:t>
            </w:r>
          </w:p>
          <w:p>
            <w:pPr>
              <w:spacing w:line="360" w:lineRule="auto"/>
              <w:ind w:left="0" w:right="0" w:firstLine="493"/>
            </w:pPr>
            <w:r>
              <w:rPr>
                <w:rFonts w:ascii="Cambria" w:hAnsi="Cambria"/>
                <w:b w:val="false"/>
                <w:sz w:val="24"/>
              </w:rPr>
              <w:t>Documente obligatorii:</w:t>
            </w:r>
          </w:p>
          <w:p>
            <w:pPr>
              <w:spacing w:line="360" w:lineRule="auto"/>
              <w:ind w:left="0" w:right="0" w:firstLine="493"/>
            </w:pPr>
            <w:r>
              <w:rPr>
                <w:rFonts w:ascii="Cambria" w:hAnsi="Cambria"/>
                <w:b w:val="false"/>
                <w:sz w:val="24"/>
              </w:rPr>
              <w:t>-  </w:t>
            </w:r>
            <w:r>
              <w:rPr>
                <w:rFonts w:ascii="Cambria Bold" w:hAnsi="Cambria Bold"/>
                <w:b/>
                <w:sz w:val="24"/>
              </w:rPr>
              <w:t>Cererea de finanțare</w:t>
            </w:r>
            <w:r>
              <w:rPr>
                <w:rFonts w:ascii="Cambria" w:hAnsi="Cambria"/>
                <w:b w:val="false"/>
                <w:sz w:val="24"/>
              </w:rPr>
              <w:t>  - Secțiunea E2.3 - Descrierea îndeplinirii criteriilor de departajare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3</w:t>
            </w:r>
          </w:p>
        </w:tc>
        <w:tc>
          <w:tcPr>
            <w:shd w:val="clear" w:color="auto" w:fill="F8ECD2"/>
            <w:vAlign w:val="center"/>
          </w:tcPr>
          <w:p>
            <w:r>
              <w:rPr>
                <w:rFonts w:ascii="Cambria" w:hAnsi="Cambria"/>
                <w:b w:val="false"/>
                <w:color w:val="58400C"/>
                <w:sz w:val="24"/>
              </w:rPr>
              <w:t>Ponderea investiției în acțiuni de protecție a mediului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CD 3. Ponderea investiției în acțiuni de protecție a mediului</w:t>
            </w:r>
          </w:p>
          <w:p>
            <w:pPr>
              <w:spacing w:line="360" w:lineRule="auto"/>
              <w:ind w:left="0" w:right="0" w:firstLine="493"/>
            </w:pPr>
            <w:r>
              <w:rPr>
                <w:rFonts w:ascii="Cambria" w:hAnsi="Cambria"/>
                <w:b w:val="false"/>
                <w:sz w:val="24"/>
              </w:rPr>
              <w:t>Se acordă prioritate proiectelor depuse de solicitanții care au ponderea cea mai mare în investiții privind mijloacele de digitalizare și/sau tehnologizare.</w:t>
            </w:r>
          </w:p>
          <w:p>
            <w:pPr>
              <w:spacing w:line="360" w:lineRule="auto"/>
              <w:ind w:left="0" w:right="0" w:firstLine="493"/>
            </w:pPr>
            <w:r>
              <w:rPr>
                <w:rFonts w:ascii="Cambria Bold" w:hAnsi="Cambria Bold"/>
                <w:b/>
                <w:sz w:val="24"/>
                <w:u w:val="single"/>
              </w:rPr>
              <w:t>Metodologia de verificare</w:t>
            </w:r>
            <w:r>
              <w:rPr>
                <w:rFonts w:ascii="Cambria" w:hAnsi="Cambria"/>
                <w:b w:val="false"/>
                <w:sz w:val="24"/>
              </w:rPr>
              <w:t>: Expertul calculează ponderea (din punct de vedere valoric raportat la valoarea eligibilă a proiectului) echipamentelor/utilajelor/dotărilor propuse spre achiziție pentru îndeplinirea acțiunilor de mediu din devizul distinct completat de către solicitant.</w:t>
            </w:r>
          </w:p>
          <w:p>
            <w:pPr>
              <w:spacing w:line="360" w:lineRule="auto"/>
              <w:ind w:left="0" w:right="0" w:firstLine="493"/>
            </w:pPr>
            <w:r>
              <w:rPr>
                <w:rFonts w:ascii="Cambria Bold" w:hAnsi="Cambria Bold"/>
                <w:b/>
                <w:sz w:val="24"/>
                <w:u w:val="single"/>
              </w:rPr>
              <w:t>Documente obligatorii:</w:t>
            </w:r>
            <w:r>
              <w:rPr>
                <w:rFonts w:ascii="Cambria" w:hAnsi="Cambria"/>
                <w:b w:val="false"/>
                <w:sz w:val="24"/>
              </w:rPr>
              <w:t>  </w:t>
            </w:r>
          </w:p>
          <w:p>
            <w:pPr>
              <w:spacing w:line="360" w:lineRule="auto"/>
              <w:ind w:left="0" w:right="0" w:firstLine="493"/>
            </w:pPr>
            <w:r>
              <w:rPr>
                <w:rFonts w:ascii="Cambria" w:hAnsi="Cambria"/>
                <w:b w:val="false"/>
                <w:sz w:val="24"/>
              </w:rPr>
              <w:t>-  </w:t>
            </w:r>
            <w:r>
              <w:rPr>
                <w:rFonts w:ascii="Cambria Bold" w:hAnsi="Cambria Bold"/>
                <w:b/>
                <w:sz w:val="24"/>
              </w:rPr>
              <w:t>Cererea de finanțare</w:t>
            </w:r>
            <w:r>
              <w:rPr>
                <w:rFonts w:ascii="Cambria" w:hAnsi="Cambria"/>
                <w:b w:val="false"/>
                <w:sz w:val="24"/>
              </w:rPr>
              <w:t>  - Secțiunea E2.3 - Descrierea îndeplinirii criteriilor de departajare</w:t>
            </w:r>
          </w:p>
          <w:p>
            <w:pPr>
              <w:spacing w:line="360" w:lineRule="auto"/>
              <w:ind w:left="0" w:right="0" w:firstLine="493"/>
            </w:pPr>
            <w:r>
              <w:rPr>
                <w:rFonts w:ascii="Cambria" w:hAnsi="Cambria"/>
                <w:b w:val="false"/>
                <w:sz w:val="24"/>
              </w:rPr>
              <w:t>- Deviz distinct care să conțină echipamentele/utilajele/dotările care conduc la îndeplinirea acțiunilor de protecție a mediului;</w:t>
            </w:r>
          </w:p>
          <w:p>
            <w:pPr>
              <w:spacing w:line="360" w:lineRule="auto"/>
              <w:ind w:left="0" w:right="0" w:firstLine="493"/>
            </w:pPr>
            <w:r>
              <w:rPr>
                <w:rFonts w:ascii="Cambria" w:hAnsi="Cambria"/>
                <w:b w:val="false"/>
                <w:sz w:val="24"/>
              </w:rPr>
              <w:t>- Oferte/print screen-uri.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4</w:t>
            </w:r>
          </w:p>
        </w:tc>
        <w:tc>
          <w:tcPr>
            <w:shd w:val="clear" w:color="auto" w:fill="F8ECD2"/>
            <w:vAlign w:val="center"/>
          </w:tcPr>
          <w:p>
            <w:r>
              <w:rPr>
                <w:rFonts w:ascii="Cambria" w:hAnsi="Cambria"/>
                <w:b w:val="false"/>
                <w:color w:val="58400C"/>
                <w:sz w:val="24"/>
              </w:rPr>
              <w:t>Ponderea investiției în mijloace de digitalizare și/sau tehnologizare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CD 4. Ponderea investiției în mijloace de digitalizare și/sau tehnologizare.</w:t>
            </w:r>
          </w:p>
          <w:p>
            <w:pPr>
              <w:spacing w:line="360" w:lineRule="auto"/>
              <w:ind w:left="0" w:right="0" w:firstLine="493"/>
            </w:pPr>
            <w:r>
              <w:rPr>
                <w:rFonts w:ascii="Cambria" w:hAnsi="Cambria"/>
                <w:b w:val="false"/>
                <w:sz w:val="24"/>
              </w:rPr>
              <w:t>Se acordă prioritate proiectelor depuse de solicitanții care au ponderea cea mai mare în investiții privind mijloacele de digitalizare și/sau tehnologizare.</w:t>
            </w:r>
          </w:p>
          <w:p>
            <w:pPr>
              <w:spacing w:line="360" w:lineRule="auto"/>
              <w:ind w:left="0" w:right="0" w:firstLine="493"/>
            </w:pPr>
            <w:r>
              <w:rPr>
                <w:rFonts w:ascii="Cambria Bold" w:hAnsi="Cambria Bold"/>
                <w:b/>
                <w:sz w:val="24"/>
                <w:u w:val="single"/>
              </w:rPr>
              <w:t>Metodologia de verificare</w:t>
            </w:r>
            <w:r>
              <w:rPr>
                <w:rFonts w:ascii="Cambria" w:hAnsi="Cambria"/>
                <w:b w:val="false"/>
                <w:sz w:val="24"/>
              </w:rPr>
              <w:t>:</w:t>
            </w:r>
          </w:p>
          <w:p>
            <w:pPr>
              <w:spacing w:line="360" w:lineRule="auto"/>
              <w:ind w:left="0" w:right="0" w:firstLine="493"/>
            </w:pPr>
            <w:r>
              <w:rPr>
                <w:rFonts w:ascii="Cambria" w:hAnsi="Cambria"/>
                <w:b w:val="false"/>
                <w:sz w:val="24"/>
              </w:rPr>
              <w:t>Expertul calculează ponderea (din punct de vedere valoric raportat la valoarea eligibilă a proiectului) mijloacelor de digitalizare și/sau tehnologizare din devizul distinct completat de către solicitant.</w:t>
            </w:r>
          </w:p>
          <w:p>
            <w:pPr>
              <w:spacing w:line="360" w:lineRule="auto"/>
              <w:ind w:left="0" w:right="0" w:firstLine="493"/>
            </w:pPr>
            <w:r>
              <w:rPr>
                <w:rFonts w:ascii="Cambria Bold" w:hAnsi="Cambria Bold"/>
                <w:b/>
                <w:sz w:val="24"/>
                <w:u w:val="single"/>
              </w:rPr>
              <w:t>Documente obligatorii:</w:t>
            </w:r>
            <w:r>
              <w:rPr>
                <w:rFonts w:ascii="Cambria" w:hAnsi="Cambria"/>
                <w:b w:val="false"/>
                <w:sz w:val="24"/>
              </w:rPr>
              <w:t>  </w:t>
            </w:r>
          </w:p>
          <w:p>
            <w:pPr>
              <w:spacing w:line="360" w:lineRule="auto"/>
              <w:ind w:left="0" w:right="0" w:firstLine="493"/>
            </w:pPr>
            <w:r>
              <w:rPr>
                <w:rFonts w:ascii="Cambria" w:hAnsi="Cambria"/>
                <w:b w:val="false"/>
                <w:sz w:val="24"/>
              </w:rPr>
              <w:t>-  </w:t>
            </w:r>
            <w:r>
              <w:rPr>
                <w:rFonts w:ascii="Cambria Bold" w:hAnsi="Cambria Bold"/>
                <w:b/>
                <w:sz w:val="24"/>
              </w:rPr>
              <w:t>Cererea de finanțare</w:t>
            </w:r>
            <w:r>
              <w:rPr>
                <w:rFonts w:ascii="Cambria" w:hAnsi="Cambria"/>
                <w:b w:val="false"/>
                <w:sz w:val="24"/>
              </w:rPr>
              <w:t>  - Secțiunea E2.3 - Descrierea îndeplinirii criteriilor de departajare</w:t>
            </w:r>
          </w:p>
          <w:p>
            <w:pPr>
              <w:spacing w:line="360" w:lineRule="auto"/>
              <w:ind w:left="0" w:right="0" w:firstLine="493"/>
            </w:pPr>
            <w:r>
              <w:rPr>
                <w:rFonts w:ascii="Cambria" w:hAnsi="Cambria"/>
                <w:b w:val="false"/>
                <w:sz w:val="24"/>
              </w:rPr>
              <w:t>- Deviz distinct care să conțină mijlocele de digitalizare/tehnologizare;</w:t>
            </w:r>
          </w:p>
          <w:p>
            <w:pPr>
              <w:spacing w:line="360" w:lineRule="auto"/>
              <w:ind w:left="0" w:right="0" w:firstLine="493"/>
            </w:pPr>
            <w:r>
              <w:rPr>
                <w:rFonts w:ascii="Cambria" w:hAnsi="Cambria"/>
                <w:b w:val="false"/>
                <w:sz w:val="24"/>
              </w:rPr>
              <w:t>- Oferte/print screen-uri.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5</w:t>
            </w:r>
          </w:p>
        </w:tc>
        <w:tc>
          <w:tcPr>
            <w:shd w:val="clear" w:color="auto" w:fill="F8ECD2"/>
            <w:vAlign w:val="center"/>
          </w:tcPr>
          <w:p>
            <w:r>
              <w:rPr>
                <w:rFonts w:ascii="Cambria" w:hAnsi="Cambria"/>
                <w:b w:val="false"/>
                <w:color w:val="58400C"/>
                <w:sz w:val="24"/>
              </w:rPr>
              <w:t>Ordinea depunerii cererii de finanțare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CD 5. Ordinea depunerii cererii de finanțare</w:t>
            </w:r>
          </w:p>
          <w:p>
            <w:pPr>
              <w:spacing w:line="360" w:lineRule="auto"/>
              <w:ind w:left="0" w:right="0" w:firstLine="493"/>
            </w:pPr>
            <w:r>
              <w:rPr>
                <w:rFonts w:ascii="Cambria" w:hAnsi="Cambria"/>
                <w:b w:val="false"/>
                <w:sz w:val="24"/>
              </w:rPr>
              <w:t>Se verifică data și ora înregistrării proiectului în sistemul de depunere și se aplică principiul primul venit - primul servit.</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a876d61d19fc46a1" /><Relationship Type="http://schemas.openxmlformats.org/officeDocument/2006/relationships/numbering" Target="/word/numbering.xml" Id="R35042618b0b744ed" /></Relationships>
</file>