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B639F" w14:textId="77777777" w:rsidR="00EA543D" w:rsidRPr="009F2C56" w:rsidRDefault="00000000">
      <w:pPr>
        <w:spacing w:line="360" w:lineRule="auto"/>
        <w:jc w:val="right"/>
        <w:rPr>
          <w:lang w:val="ro-RO"/>
        </w:rPr>
      </w:pPr>
      <w:r w:rsidRPr="009F2C56">
        <w:rPr>
          <w:rFonts w:ascii="Cambria Bold" w:hAnsi="Cambria Bold"/>
          <w:b/>
          <w:lang w:val="ro-RO"/>
        </w:rPr>
        <w:t>Anexa nr. 15</w:t>
      </w:r>
    </w:p>
    <w:p w14:paraId="1CC979F8" w14:textId="77777777" w:rsidR="00EA543D" w:rsidRPr="009F2C56" w:rsidRDefault="00000000">
      <w:pPr>
        <w:spacing w:line="360" w:lineRule="auto"/>
        <w:rPr>
          <w:lang w:val="ro-RO"/>
        </w:rPr>
      </w:pPr>
      <w:r w:rsidRPr="009F2C56">
        <w:rPr>
          <w:rFonts w:ascii="Cambria Bold Italic" w:hAnsi="Cambria Bold Italic"/>
          <w:b/>
          <w:i/>
          <w:sz w:val="29"/>
          <w:lang w:val="ro-RO"/>
        </w:rPr>
        <w:t>F1 - Fișa de verificare a criteriilor de eligibilitate și de selecție locale</w:t>
      </w:r>
    </w:p>
    <w:p w14:paraId="7858E333" w14:textId="77777777" w:rsidR="00EA543D" w:rsidRPr="009F2C56" w:rsidRDefault="00000000">
      <w:pPr>
        <w:spacing w:line="60" w:lineRule="auto"/>
        <w:ind w:firstLine="493"/>
        <w:rPr>
          <w:lang w:val="ro-RO"/>
        </w:rPr>
      </w:pPr>
      <w:r w:rsidRPr="009F2C56">
        <w:rPr>
          <w:rFonts w:ascii="Cambria" w:hAnsi="Cambria"/>
          <w:lang w:val="ro-RO"/>
        </w:rPr>
        <w:t> </w:t>
      </w:r>
    </w:p>
    <w:p w14:paraId="05112001" w14:textId="77777777" w:rsidR="00EA543D" w:rsidRPr="009F2C56" w:rsidRDefault="00000000">
      <w:pPr>
        <w:spacing w:line="264" w:lineRule="auto"/>
        <w:rPr>
          <w:lang w:val="ro-RO"/>
        </w:rPr>
      </w:pPr>
      <w:r w:rsidRPr="009F2C56">
        <w:rPr>
          <w:rFonts w:ascii="Cambria" w:hAnsi="Cambria"/>
          <w:lang w:val="ro-RO"/>
        </w:rPr>
        <w:t>Nr. autorizație GAL </w:t>
      </w:r>
      <w:r w:rsidRPr="009F2C56">
        <w:rPr>
          <w:rFonts w:ascii="Cambria Bold" w:hAnsi="Cambria Bold"/>
          <w:b/>
          <w:lang w:val="ro-RO"/>
        </w:rPr>
        <w:t>12</w:t>
      </w:r>
    </w:p>
    <w:p w14:paraId="7D057F3B" w14:textId="77777777" w:rsidR="00EA543D" w:rsidRPr="009F2C56" w:rsidRDefault="00000000">
      <w:pPr>
        <w:spacing w:line="264" w:lineRule="auto"/>
        <w:rPr>
          <w:lang w:val="ro-RO"/>
        </w:rPr>
      </w:pPr>
      <w:r w:rsidRPr="009F2C56">
        <w:rPr>
          <w:rFonts w:ascii="Cambria" w:hAnsi="Cambria"/>
          <w:lang w:val="ro-RO"/>
        </w:rPr>
        <w:t>Denumire parteneriat/GAL </w:t>
      </w:r>
      <w:r w:rsidRPr="009F2C56">
        <w:rPr>
          <w:rFonts w:ascii="Cambria Bold" w:hAnsi="Cambria Bold"/>
          <w:b/>
          <w:lang w:val="ro-RO"/>
        </w:rPr>
        <w:t>ASOCIATIA GRUPUL DE ACTIUNE LOCALA REGIUNEA REDIU - PRAJENI</w:t>
      </w:r>
    </w:p>
    <w:p w14:paraId="56EEF577" w14:textId="77777777" w:rsidR="00EA543D" w:rsidRPr="009F2C56" w:rsidRDefault="00000000">
      <w:pPr>
        <w:spacing w:line="264" w:lineRule="auto"/>
        <w:rPr>
          <w:lang w:val="ro-RO"/>
        </w:rPr>
      </w:pPr>
      <w:r w:rsidRPr="009F2C56">
        <w:rPr>
          <w:rFonts w:ascii="Cambria" w:hAnsi="Cambria"/>
          <w:lang w:val="ro-RO"/>
        </w:rPr>
        <w:t>Denumire intervenție </w:t>
      </w:r>
      <w:r w:rsidRPr="009F2C56">
        <w:rPr>
          <w:rFonts w:ascii="Cambria Bold" w:hAnsi="Cambria Bold"/>
          <w:b/>
          <w:lang w:val="ro-RO"/>
        </w:rPr>
        <w:t>CREAREA SI DEZVOLTAREA DE ACTIVITATI NEAGRICOLE IN TERITORIUL GAL</w:t>
      </w:r>
    </w:p>
    <w:p w14:paraId="284BB9F6" w14:textId="77777777" w:rsidR="00EA543D" w:rsidRPr="009F2C56" w:rsidRDefault="00000000">
      <w:pPr>
        <w:spacing w:line="264" w:lineRule="auto"/>
        <w:rPr>
          <w:lang w:val="ro-RO"/>
        </w:rPr>
      </w:pPr>
      <w:r w:rsidRPr="009F2C56">
        <w:rPr>
          <w:rFonts w:ascii="Cambria" w:hAnsi="Cambria"/>
          <w:lang w:val="ro-RO"/>
        </w:rPr>
        <w:t>Data de lansare a sesiunii </w:t>
      </w:r>
      <w:r w:rsidRPr="009F2C56">
        <w:rPr>
          <w:rFonts w:ascii="Cambria" w:hAnsi="Cambria"/>
          <w:color w:val="8F8F8F"/>
          <w:lang w:val="ro-RO"/>
        </w:rPr>
        <w:t>_ _ _ _ _ _ _ _ _ _ _ _ _ _ _ _ _ _ _ _ _ _ _ _ _ _ _ _ _ _ _ _ _ _</w:t>
      </w:r>
    </w:p>
    <w:p w14:paraId="7C29E323" w14:textId="77777777" w:rsidR="00EA543D" w:rsidRPr="009F2C56" w:rsidRDefault="00000000">
      <w:pPr>
        <w:spacing w:line="264" w:lineRule="auto"/>
        <w:rPr>
          <w:lang w:val="ro-RO"/>
        </w:rPr>
      </w:pPr>
      <w:r w:rsidRPr="009F2C56">
        <w:rPr>
          <w:rFonts w:ascii="Cambria" w:hAnsi="Cambria"/>
          <w:lang w:val="ro-RO"/>
        </w:rPr>
        <w:t>Denumirea proiectului </w:t>
      </w:r>
      <w:r w:rsidRPr="009F2C56">
        <w:rPr>
          <w:rFonts w:ascii="Cambria" w:hAnsi="Cambria"/>
          <w:color w:val="8F8F8F"/>
          <w:lang w:val="ro-RO"/>
        </w:rPr>
        <w:t>_ _ _ _ _ _ _ _ _ _ _ _ _ _ _ _ _ _ _ _ _ _ _ _ _ _ _ _ _ _ _ _ _ _ _ _</w:t>
      </w:r>
    </w:p>
    <w:p w14:paraId="6DFBAE92" w14:textId="77777777" w:rsidR="00EA543D" w:rsidRPr="009F2C56" w:rsidRDefault="00000000">
      <w:pPr>
        <w:spacing w:line="264" w:lineRule="auto"/>
        <w:rPr>
          <w:lang w:val="ro-RO"/>
        </w:rPr>
      </w:pPr>
      <w:r w:rsidRPr="009F2C56">
        <w:rPr>
          <w:rFonts w:ascii="Cambria" w:hAnsi="Cambria"/>
          <w:lang w:val="ro-RO"/>
        </w:rPr>
        <w:t>Solicitantul </w:t>
      </w:r>
      <w:r w:rsidRPr="009F2C56">
        <w:rPr>
          <w:rFonts w:ascii="Cambria" w:hAnsi="Cambria"/>
          <w:color w:val="8F8F8F"/>
          <w:lang w:val="ro-RO"/>
        </w:rPr>
        <w:t>_ _ _ _ _ _ _ _ _ _ _ _ _ _ _ _ _ _ _ _ _ _ _ _ _ _ _ _ _ _ _ _ _ _ _ _ _ _ _ _ _ _ _ _</w:t>
      </w:r>
    </w:p>
    <w:p w14:paraId="6B6516CA" w14:textId="77777777" w:rsidR="00EA543D" w:rsidRPr="009F2C56" w:rsidRDefault="00000000">
      <w:pPr>
        <w:spacing w:line="264" w:lineRule="auto"/>
        <w:rPr>
          <w:lang w:val="ro-RO"/>
        </w:rPr>
      </w:pPr>
      <w:r w:rsidRPr="009F2C56">
        <w:rPr>
          <w:rFonts w:ascii="Cambria" w:hAnsi="Cambria"/>
          <w:lang w:val="ro-RO"/>
        </w:rPr>
        <w:t>Data depunerii proiectului </w:t>
      </w:r>
      <w:r w:rsidRPr="009F2C56">
        <w:rPr>
          <w:rFonts w:ascii="Cambria" w:hAnsi="Cambria"/>
          <w:color w:val="8F8F8F"/>
          <w:lang w:val="ro-RO"/>
        </w:rPr>
        <w:t>_ _ _ _ _ _ _ _ _ _ _ _ _ _ _ _ _ _ _ _ _ _ _ _ _ _ _ _ _ _ _ _ _</w:t>
      </w:r>
    </w:p>
    <w:p w14:paraId="2028380C" w14:textId="77777777" w:rsidR="00EA543D" w:rsidRPr="009F2C56" w:rsidRDefault="00000000">
      <w:pPr>
        <w:spacing w:line="264" w:lineRule="auto"/>
        <w:rPr>
          <w:lang w:val="ro-RO"/>
        </w:rPr>
      </w:pPr>
      <w:r w:rsidRPr="009F2C56">
        <w:rPr>
          <w:rFonts w:ascii="Cambria" w:hAnsi="Cambria"/>
          <w:lang w:val="ro-RO"/>
        </w:rPr>
        <w:t>Valoarea publică nerambursabilă a proiectului </w:t>
      </w:r>
      <w:r w:rsidRPr="009F2C56">
        <w:rPr>
          <w:rFonts w:ascii="Cambria" w:hAnsi="Cambria"/>
          <w:color w:val="8F8F8F"/>
          <w:lang w:val="ro-RO"/>
        </w:rPr>
        <w:t>_ _ _ _ _ _ _ _ _ _ _ _ _ _ _ _ _ _ _</w:t>
      </w:r>
    </w:p>
    <w:p w14:paraId="41FAF728" w14:textId="77777777" w:rsidR="00EA543D" w:rsidRPr="009F2C56" w:rsidRDefault="00000000">
      <w:pPr>
        <w:spacing w:line="264" w:lineRule="auto"/>
        <w:rPr>
          <w:lang w:val="ro-RO"/>
        </w:rPr>
      </w:pPr>
      <w:r w:rsidRPr="009F2C56">
        <w:rPr>
          <w:rFonts w:ascii="Cambria" w:hAnsi="Cambria"/>
          <w:lang w:val="ro-RO"/>
        </w:rPr>
        <w:t>Valoarea totală a proiectului </w:t>
      </w:r>
      <w:r w:rsidRPr="009F2C56">
        <w:rPr>
          <w:rFonts w:ascii="Cambria" w:hAnsi="Cambria"/>
          <w:color w:val="8F8F8F"/>
          <w:lang w:val="ro-RO"/>
        </w:rPr>
        <w:t>_ _ _ _ _ _ _ _ _ _ _ _ _ _ _ _ _ _ _ _ _ _ _ _ _ _ _ _ _ _ _ _</w:t>
      </w:r>
    </w:p>
    <w:p w14:paraId="53E8885B" w14:textId="77777777" w:rsidR="00EA543D" w:rsidRPr="009F2C56" w:rsidRDefault="00000000">
      <w:pPr>
        <w:spacing w:line="204" w:lineRule="auto"/>
        <w:ind w:firstLine="493"/>
        <w:rPr>
          <w:lang w:val="ro-RO"/>
        </w:rPr>
      </w:pPr>
      <w:r w:rsidRPr="009F2C56">
        <w:rPr>
          <w:rFonts w:ascii="Cambria" w:hAnsi="Cambria"/>
          <w:lang w:val="ro-RO"/>
        </w:rPr>
        <w:t> </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596"/>
        <w:gridCol w:w="4879"/>
        <w:gridCol w:w="669"/>
        <w:gridCol w:w="737"/>
        <w:gridCol w:w="2569"/>
      </w:tblGrid>
      <w:tr w:rsidR="00EA543D" w:rsidRPr="009F2C56" w14:paraId="6CB745D1" w14:textId="77777777">
        <w:tc>
          <w:tcPr>
            <w:tcW w:w="400" w:type="pct"/>
            <w:shd w:val="clear" w:color="auto" w:fill="214F7D"/>
            <w:vAlign w:val="center"/>
          </w:tcPr>
          <w:p w14:paraId="1AC3E832" w14:textId="77777777" w:rsidR="00EA543D" w:rsidRPr="009F2C56" w:rsidRDefault="00000000">
            <w:pPr>
              <w:rPr>
                <w:lang w:val="ro-RO"/>
              </w:rPr>
            </w:pPr>
            <w:r w:rsidRPr="009F2C56">
              <w:rPr>
                <w:rFonts w:ascii="Cambria Bold" w:hAnsi="Cambria Bold"/>
                <w:b/>
                <w:color w:val="FFFFFF"/>
                <w:lang w:val="ro-RO"/>
              </w:rPr>
              <w:t>Nr.</w:t>
            </w:r>
            <w:r w:rsidRPr="009F2C56">
              <w:rPr>
                <w:rFonts w:ascii="Cambria Bold" w:hAnsi="Cambria Bold"/>
                <w:b/>
                <w:color w:val="FFFFFF"/>
                <w:lang w:val="ro-RO"/>
              </w:rPr>
              <w:br/>
              <w:t>crt.</w:t>
            </w:r>
          </w:p>
        </w:tc>
        <w:tc>
          <w:tcPr>
            <w:tcW w:w="1750" w:type="pct"/>
            <w:shd w:val="clear" w:color="auto" w:fill="214F7D"/>
            <w:vAlign w:val="center"/>
          </w:tcPr>
          <w:p w14:paraId="68AF9789" w14:textId="77777777" w:rsidR="00EA543D" w:rsidRPr="009F2C56" w:rsidRDefault="00000000">
            <w:pPr>
              <w:rPr>
                <w:lang w:val="ro-RO"/>
              </w:rPr>
            </w:pPr>
            <w:r w:rsidRPr="009F2C56">
              <w:rPr>
                <w:rFonts w:ascii="Cambria Bold" w:hAnsi="Cambria Bold"/>
                <w:b/>
                <w:color w:val="FFFFFF"/>
                <w:lang w:val="ro-RO"/>
              </w:rPr>
              <w:t>Criteriu de eligibilitate</w:t>
            </w:r>
          </w:p>
        </w:tc>
        <w:tc>
          <w:tcPr>
            <w:tcW w:w="500" w:type="pct"/>
            <w:shd w:val="clear" w:color="auto" w:fill="214F7D"/>
            <w:vAlign w:val="center"/>
          </w:tcPr>
          <w:p w14:paraId="335546A6" w14:textId="77777777" w:rsidR="00EA543D" w:rsidRPr="009F2C56" w:rsidRDefault="00000000">
            <w:pPr>
              <w:keepNext/>
              <w:jc w:val="center"/>
              <w:rPr>
                <w:lang w:val="ro-RO"/>
              </w:rPr>
            </w:pPr>
            <w:r w:rsidRPr="009F2C56">
              <w:rPr>
                <w:rFonts w:ascii="Cambria Bold" w:hAnsi="Cambria Bold"/>
                <w:b/>
                <w:color w:val="FFFFFF"/>
                <w:lang w:val="ro-RO"/>
              </w:rPr>
              <w:t>DA</w:t>
            </w:r>
          </w:p>
        </w:tc>
        <w:tc>
          <w:tcPr>
            <w:tcW w:w="500" w:type="pct"/>
            <w:shd w:val="clear" w:color="auto" w:fill="214F7D"/>
            <w:vAlign w:val="center"/>
          </w:tcPr>
          <w:p w14:paraId="69842D03" w14:textId="77777777" w:rsidR="00EA543D" w:rsidRPr="009F2C56" w:rsidRDefault="00000000">
            <w:pPr>
              <w:keepNext/>
              <w:jc w:val="center"/>
              <w:rPr>
                <w:lang w:val="ro-RO"/>
              </w:rPr>
            </w:pPr>
            <w:r w:rsidRPr="009F2C56">
              <w:rPr>
                <w:rFonts w:ascii="Cambria Bold" w:hAnsi="Cambria Bold"/>
                <w:b/>
                <w:color w:val="FFFFFF"/>
                <w:lang w:val="ro-RO"/>
              </w:rPr>
              <w:t>NU</w:t>
            </w:r>
          </w:p>
        </w:tc>
        <w:tc>
          <w:tcPr>
            <w:tcW w:w="0" w:type="auto"/>
            <w:shd w:val="clear" w:color="auto" w:fill="214F7D"/>
            <w:vAlign w:val="center"/>
          </w:tcPr>
          <w:p w14:paraId="0EBFBCB6" w14:textId="77777777" w:rsidR="00EA543D" w:rsidRPr="009F2C56" w:rsidRDefault="00000000">
            <w:pPr>
              <w:rPr>
                <w:lang w:val="ro-RO"/>
              </w:rPr>
            </w:pPr>
            <w:r w:rsidRPr="009F2C56">
              <w:rPr>
                <w:rFonts w:ascii="Cambria Bold" w:hAnsi="Cambria Bold"/>
                <w:b/>
                <w:color w:val="FFFFFF"/>
                <w:lang w:val="ro-RO"/>
              </w:rPr>
              <w:t>Observații / Justificări</w:t>
            </w:r>
          </w:p>
        </w:tc>
      </w:tr>
      <w:tr w:rsidR="00EA543D" w:rsidRPr="009F2C56" w14:paraId="2F56A6F7" w14:textId="77777777">
        <w:trPr>
          <w:trHeight w:val="2700"/>
        </w:trPr>
        <w:tc>
          <w:tcPr>
            <w:tcW w:w="0" w:type="auto"/>
            <w:gridSpan w:val="5"/>
            <w:shd w:val="clear" w:color="auto" w:fill="757575"/>
            <w:vAlign w:val="center"/>
          </w:tcPr>
          <w:p w14:paraId="4DFE4981" w14:textId="77777777" w:rsidR="00EA543D" w:rsidRPr="009F2C56" w:rsidRDefault="00000000">
            <w:pPr>
              <w:ind w:left="197" w:right="197" w:firstLine="493"/>
              <w:jc w:val="center"/>
              <w:rPr>
                <w:lang w:val="ro-RO"/>
              </w:rPr>
            </w:pPr>
            <w:r w:rsidRPr="009F2C56">
              <w:rPr>
                <w:rFonts w:ascii="Cambria" w:hAnsi="Cambria"/>
                <w:color w:val="FFFFFF"/>
                <w:lang w:val="ro-RO"/>
              </w:rPr>
              <w:t>Dacă sunt îndeplinite toate condițiile de mai jos, se va bifa</w:t>
            </w:r>
            <w:r w:rsidRPr="009F2C56">
              <w:rPr>
                <w:rFonts w:ascii="Cambria Bold" w:hAnsi="Cambria Bold"/>
                <w:b/>
                <w:color w:val="FFFFFF"/>
                <w:lang w:val="ro-RO"/>
              </w:rPr>
              <w:t> DA </w:t>
            </w:r>
            <w:r w:rsidRPr="009F2C56">
              <w:rPr>
                <w:rFonts w:ascii="Cambria" w:hAnsi="Cambria"/>
                <w:color w:val="FFFFFF"/>
                <w:lang w:val="ro-RO"/>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9F2C56">
              <w:rPr>
                <w:rFonts w:ascii="Cambria Bold" w:hAnsi="Cambria Bold"/>
                <w:b/>
                <w:color w:val="FFFFFF"/>
                <w:lang w:val="ro-RO"/>
              </w:rPr>
              <w:t> NU </w:t>
            </w:r>
            <w:r w:rsidRPr="009F2C56">
              <w:rPr>
                <w:rFonts w:ascii="Cambria" w:hAnsi="Cambria"/>
                <w:color w:val="FFFFFF"/>
                <w:lang w:val="ro-RO"/>
              </w:rPr>
              <w:t>și se va menționa acest aspect la rubrica, alături de justificarea privind neîndeplinirea criteriului. În cazul în care situația este remediată, la rubrica</w:t>
            </w:r>
            <w:r w:rsidRPr="009F2C56">
              <w:rPr>
                <w:rFonts w:ascii="Cambria Bold" w:hAnsi="Cambria Bold"/>
                <w:b/>
                <w:color w:val="FFFFFF"/>
                <w:lang w:val="ro-RO"/>
              </w:rPr>
              <w:t> Observații </w:t>
            </w:r>
            <w:r w:rsidRPr="009F2C56">
              <w:rPr>
                <w:rFonts w:ascii="Cambria" w:hAnsi="Cambria"/>
                <w:color w:val="FFFFFF"/>
                <w:lang w:val="ro-RO"/>
              </w:rPr>
              <w:t>se va specifica mențiunea</w:t>
            </w:r>
            <w:r w:rsidRPr="009F2C56">
              <w:rPr>
                <w:rFonts w:ascii="Cambria Bold" w:hAnsi="Cambria Bold"/>
                <w:b/>
                <w:color w:val="FFFFFF"/>
                <w:lang w:val="ro-RO"/>
              </w:rPr>
              <w:t> Criteriul este îndeplinit ca urmare a răspunsului la solicitarea de clarificări </w:t>
            </w:r>
            <w:r w:rsidRPr="009F2C56">
              <w:rPr>
                <w:rFonts w:ascii="Cambria" w:hAnsi="Cambria"/>
                <w:color w:val="FFFFFF"/>
                <w:lang w:val="ro-RO"/>
              </w:rPr>
              <w:t>și se va bifa</w:t>
            </w:r>
            <w:r w:rsidRPr="009F2C56">
              <w:rPr>
                <w:rFonts w:ascii="Cambria Bold" w:hAnsi="Cambria Bold"/>
                <w:b/>
                <w:color w:val="FFFFFF"/>
                <w:lang w:val="ro-RO"/>
              </w:rPr>
              <w:t> DA</w:t>
            </w:r>
            <w:r w:rsidRPr="009F2C56">
              <w:rPr>
                <w:rFonts w:ascii="Cambria" w:hAnsi="Cambria"/>
                <w:color w:val="FFFFFF"/>
                <w:lang w:val="ro-RO"/>
              </w:rPr>
              <w:t>.</w:t>
            </w:r>
          </w:p>
        </w:tc>
      </w:tr>
      <w:tr w:rsidR="00EA543D" w:rsidRPr="009F2C56" w14:paraId="6A8DC09E" w14:textId="77777777">
        <w:trPr>
          <w:trHeight w:val="540"/>
        </w:trPr>
        <w:tc>
          <w:tcPr>
            <w:tcW w:w="0" w:type="auto"/>
            <w:vMerge w:val="restart"/>
            <w:vAlign w:val="center"/>
          </w:tcPr>
          <w:p w14:paraId="2A50280D" w14:textId="77777777" w:rsidR="00EA543D" w:rsidRPr="009F2C56" w:rsidRDefault="00000000">
            <w:pPr>
              <w:rPr>
                <w:lang w:val="ro-RO"/>
              </w:rPr>
            </w:pPr>
            <w:r w:rsidRPr="009F2C56">
              <w:rPr>
                <w:rFonts w:ascii="Cambria Bold" w:hAnsi="Cambria Bold"/>
                <w:b/>
                <w:color w:val="1B4167"/>
                <w:lang w:val="ro-RO"/>
              </w:rPr>
              <w:t>EG 1L</w:t>
            </w:r>
          </w:p>
        </w:tc>
        <w:tc>
          <w:tcPr>
            <w:tcW w:w="0" w:type="auto"/>
            <w:vAlign w:val="center"/>
          </w:tcPr>
          <w:p w14:paraId="601D37CA" w14:textId="77777777" w:rsidR="00EA543D" w:rsidRPr="009F2C56" w:rsidRDefault="00000000" w:rsidP="009F2C56">
            <w:pPr>
              <w:jc w:val="both"/>
              <w:rPr>
                <w:lang w:val="ro-RO"/>
              </w:rPr>
            </w:pPr>
            <w:r w:rsidRPr="009F2C56">
              <w:rPr>
                <w:rFonts w:ascii="Cambria Bold" w:hAnsi="Cambria Bold"/>
                <w:b/>
                <w:color w:val="1B4167"/>
                <w:lang w:val="ro-RO"/>
              </w:rPr>
              <w:t>Sediul social și/sau punctul de lucru trebuie să fie situate în teritoriul GAL Rediu-Păjeni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721B6BEB" w14:textId="77777777">
              <w:trPr>
                <w:trHeight w:val="420"/>
                <w:jc w:val="center"/>
              </w:trPr>
              <w:tc>
                <w:tcPr>
                  <w:tcW w:w="0" w:type="auto"/>
                  <w:shd w:val="clear" w:color="auto" w:fill="DDDDDD"/>
                  <w:vAlign w:val="center"/>
                </w:tcPr>
                <w:p w14:paraId="5BF21BA5" w14:textId="77777777" w:rsidR="00EA543D" w:rsidRPr="009F2C56" w:rsidRDefault="00000000">
                  <w:pPr>
                    <w:keepNext/>
                    <w:jc w:val="center"/>
                    <w:rPr>
                      <w:lang w:val="ro-RO"/>
                    </w:rPr>
                  </w:pPr>
                  <w:r w:rsidRPr="009F2C56">
                    <w:rPr>
                      <w:rFonts w:ascii="Cambria" w:hAnsi="Cambria"/>
                      <w:lang w:val="ro-RO"/>
                    </w:rPr>
                    <w:t> </w:t>
                  </w:r>
                </w:p>
              </w:tc>
            </w:tr>
          </w:tbl>
          <w:p w14:paraId="2108148D" w14:textId="77777777" w:rsidR="00EA543D" w:rsidRPr="009F2C56" w:rsidRDefault="00EA543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5318A23E" w14:textId="77777777">
              <w:trPr>
                <w:trHeight w:val="420"/>
                <w:jc w:val="center"/>
              </w:trPr>
              <w:tc>
                <w:tcPr>
                  <w:tcW w:w="0" w:type="auto"/>
                  <w:shd w:val="clear" w:color="auto" w:fill="DDDDDD"/>
                  <w:vAlign w:val="center"/>
                </w:tcPr>
                <w:p w14:paraId="4E093A91" w14:textId="77777777" w:rsidR="00EA543D" w:rsidRPr="009F2C56" w:rsidRDefault="00000000">
                  <w:pPr>
                    <w:keepNext/>
                    <w:jc w:val="center"/>
                    <w:rPr>
                      <w:lang w:val="ro-RO"/>
                    </w:rPr>
                  </w:pPr>
                  <w:r w:rsidRPr="009F2C56">
                    <w:rPr>
                      <w:rFonts w:ascii="Cambria" w:hAnsi="Cambria"/>
                      <w:lang w:val="ro-RO"/>
                    </w:rPr>
                    <w:t> </w:t>
                  </w:r>
                </w:p>
              </w:tc>
            </w:tr>
          </w:tbl>
          <w:p w14:paraId="73150EFE" w14:textId="77777777" w:rsidR="00EA543D" w:rsidRPr="009F2C56" w:rsidRDefault="00EA543D">
            <w:pPr>
              <w:rPr>
                <w:lang w:val="ro-RO"/>
              </w:rPr>
            </w:pPr>
          </w:p>
        </w:tc>
        <w:tc>
          <w:tcPr>
            <w:tcW w:w="0" w:type="auto"/>
            <w:vMerge w:val="restart"/>
          </w:tcPr>
          <w:p w14:paraId="09ED2AC0" w14:textId="77777777" w:rsidR="00EA543D" w:rsidRPr="009F2C56" w:rsidRDefault="00EA543D">
            <w:pPr>
              <w:rPr>
                <w:lang w:val="ro-RO"/>
              </w:rPr>
            </w:pPr>
          </w:p>
        </w:tc>
      </w:tr>
      <w:tr w:rsidR="00EA543D" w:rsidRPr="009F2C56" w14:paraId="4136121B" w14:textId="77777777">
        <w:tc>
          <w:tcPr>
            <w:tcW w:w="0" w:type="dxa"/>
            <w:vMerge/>
          </w:tcPr>
          <w:p w14:paraId="5B23686E" w14:textId="77777777" w:rsidR="00EA543D" w:rsidRPr="009F2C56" w:rsidRDefault="00EA543D">
            <w:pPr>
              <w:rPr>
                <w:lang w:val="ro-RO"/>
              </w:rPr>
            </w:pPr>
          </w:p>
        </w:tc>
        <w:tc>
          <w:tcPr>
            <w:tcW w:w="0" w:type="auto"/>
          </w:tcPr>
          <w:p w14:paraId="786A278A"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Metodologia de verificare:</w:t>
            </w:r>
          </w:p>
          <w:p w14:paraId="1B7BC256" w14:textId="77777777" w:rsidR="00EA543D" w:rsidRPr="009F2C56" w:rsidRDefault="00000000" w:rsidP="009F2C56">
            <w:pPr>
              <w:spacing w:line="276" w:lineRule="auto"/>
              <w:ind w:firstLine="493"/>
              <w:jc w:val="both"/>
              <w:rPr>
                <w:lang w:val="ro-RO"/>
              </w:rPr>
            </w:pPr>
            <w:r w:rsidRPr="009F2C56">
              <w:rPr>
                <w:rFonts w:ascii="Cambria" w:hAnsi="Cambria"/>
                <w:lang w:val="ro-RO"/>
              </w:rPr>
              <w:t>Expertul verifică concordanța informațiilor menționate în </w:t>
            </w:r>
            <w:r w:rsidRPr="009F2C56">
              <w:rPr>
                <w:rFonts w:ascii="Cambria Italic" w:hAnsi="Cambria Italic"/>
                <w:i/>
                <w:lang w:val="ro-RO"/>
              </w:rPr>
              <w:t>Secțiunea B - Informații privind</w:t>
            </w:r>
            <w:r w:rsidRPr="009F2C56">
              <w:rPr>
                <w:rFonts w:ascii="Cambria" w:hAnsi="Cambria"/>
                <w:lang w:val="ro-RO"/>
              </w:rPr>
              <w:t> </w:t>
            </w:r>
            <w:r w:rsidRPr="009F2C56">
              <w:rPr>
                <w:rFonts w:ascii="Cambria Italic" w:hAnsi="Cambria Italic"/>
                <w:i/>
                <w:lang w:val="ro-RO"/>
              </w:rPr>
              <w:t>solicitantul </w:t>
            </w:r>
            <w:r w:rsidRPr="009F2C56">
              <w:rPr>
                <w:rFonts w:ascii="Cambria" w:hAnsi="Cambria"/>
                <w:lang w:val="ro-RO"/>
              </w:rPr>
              <w:t xml:space="preserve">din Cererea de finanțare cu cele menționate în certificatul de </w:t>
            </w:r>
            <w:r w:rsidRPr="009F2C56">
              <w:rPr>
                <w:rFonts w:ascii="Cambria" w:hAnsi="Cambria"/>
                <w:lang w:val="ro-RO"/>
              </w:rPr>
              <w:lastRenderedPageBreak/>
              <w:t>înregistrare/certificatul constatator. Se verifică dacă sediul social/punctul de lucru unde se realizează investiția pentru care se solicită finanțare este amplasat în teritoriul GAL.</w:t>
            </w:r>
          </w:p>
          <w:p w14:paraId="75DB119D" w14:textId="77777777" w:rsidR="00EA543D" w:rsidRPr="009F2C56" w:rsidRDefault="00000000" w:rsidP="009F2C56">
            <w:pPr>
              <w:spacing w:line="276" w:lineRule="auto"/>
              <w:ind w:firstLine="493"/>
              <w:jc w:val="both"/>
              <w:rPr>
                <w:lang w:val="ro-RO"/>
              </w:rPr>
            </w:pPr>
            <w:r w:rsidRPr="009F2C56">
              <w:rPr>
                <w:rFonts w:ascii="Cambria" w:hAnsi="Cambria"/>
                <w:lang w:val="ro-RO"/>
              </w:rPr>
              <w:t>Solicitantul poate avea sediul social și alte puncte de luru (care nu sunt aferente investiției finanțate prin FEADR) și în afara teritoriului GAL.</w:t>
            </w:r>
          </w:p>
          <w:p w14:paraId="703FB2F6" w14:textId="77777777" w:rsidR="00EA543D" w:rsidRPr="009F2C56" w:rsidRDefault="00000000" w:rsidP="009F2C56">
            <w:pPr>
              <w:spacing w:line="276" w:lineRule="auto"/>
              <w:ind w:firstLine="493"/>
              <w:jc w:val="both"/>
              <w:rPr>
                <w:lang w:val="ro-RO"/>
              </w:rPr>
            </w:pPr>
            <w:r w:rsidRPr="009F2C56">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56C17C2E"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57C5D171"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1.a)</w:t>
            </w:r>
            <w:r w:rsidRPr="009F2C56">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5B00C8FF"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1.b)</w:t>
            </w:r>
            <w:r w:rsidRPr="009F2C56">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p>
          <w:p w14:paraId="482BBC86" w14:textId="77777777" w:rsidR="00EA543D" w:rsidRPr="009F2C56" w:rsidRDefault="00000000" w:rsidP="009F2C56">
            <w:pPr>
              <w:spacing w:line="276" w:lineRule="auto"/>
              <w:ind w:firstLine="493"/>
              <w:jc w:val="both"/>
              <w:rPr>
                <w:lang w:val="ro-RO"/>
              </w:rPr>
            </w:pPr>
            <w:r w:rsidRPr="009F2C56">
              <w:rPr>
                <w:rFonts w:ascii="Cambria" w:hAnsi="Cambria"/>
                <w:lang w:val="ro-RO"/>
              </w:rPr>
              <w:t>Doc. 1.c) - Memoriu justificativ - doar pentru proiectele cu construcții - montaj care nu necesită Autorizație de construcție (pot include și dotări și echipamente fără montaj);</w:t>
            </w:r>
          </w:p>
          <w:p w14:paraId="50EC2B02" w14:textId="77777777" w:rsidR="00EA543D" w:rsidRPr="009F2C56" w:rsidRDefault="00000000" w:rsidP="009F2C56">
            <w:pPr>
              <w:spacing w:line="276" w:lineRule="auto"/>
              <w:ind w:firstLine="493"/>
              <w:jc w:val="both"/>
              <w:rPr>
                <w:lang w:val="ro-RO"/>
              </w:rPr>
            </w:pPr>
            <w:r w:rsidRPr="009F2C56">
              <w:rPr>
                <w:rFonts w:ascii="Cambria" w:hAnsi="Cambria"/>
                <w:lang w:val="ro-RO"/>
              </w:rPr>
              <w:t>Doc. 1.g) - Certificat de urbanism;</w:t>
            </w:r>
          </w:p>
          <w:p w14:paraId="0F3ACCC3" w14:textId="77777777" w:rsidR="00EA543D" w:rsidRPr="009F2C56" w:rsidRDefault="00000000" w:rsidP="009F2C56">
            <w:pPr>
              <w:spacing w:line="276" w:lineRule="auto"/>
              <w:ind w:firstLine="493"/>
              <w:jc w:val="both"/>
              <w:rPr>
                <w:lang w:val="ro-RO"/>
              </w:rPr>
            </w:pPr>
            <w:r w:rsidRPr="009F2C56">
              <w:rPr>
                <w:rFonts w:ascii="Cambria" w:hAnsi="Cambria"/>
                <w:lang w:val="ro-RO"/>
              </w:rPr>
              <w:t>Doc. 1.h) Autorizația de construire (dacă solicitantul a obținut autorizația de construire);</w:t>
            </w:r>
          </w:p>
          <w:p w14:paraId="5DCE10EE"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Doc. 3 - Documente pentru terenurile </w:t>
            </w:r>
            <w:r w:rsidRPr="009F2C56">
              <w:rPr>
                <w:rFonts w:ascii="Cambria" w:hAnsi="Cambria"/>
                <w:lang w:val="ro-RO"/>
              </w:rPr>
              <w:lastRenderedPageBreak/>
              <w:t>și/sau clădirile aferente realizării investiției;</w:t>
            </w:r>
          </w:p>
          <w:p w14:paraId="456C6E3A" w14:textId="77777777" w:rsidR="00EA543D" w:rsidRPr="009F2C56" w:rsidRDefault="00000000" w:rsidP="009F2C56">
            <w:pPr>
              <w:spacing w:line="276" w:lineRule="auto"/>
              <w:ind w:firstLine="493"/>
              <w:jc w:val="both"/>
              <w:rPr>
                <w:lang w:val="ro-RO"/>
              </w:rPr>
            </w:pPr>
            <w:r w:rsidRPr="009F2C56">
              <w:rPr>
                <w:rFonts w:ascii="Cambria" w:hAnsi="Cambria"/>
                <w:lang w:val="ro-RO"/>
              </w:rPr>
              <w:t>Doc. 5 - Documente care atestă forma de organizare a solicitantului - Certificatul de înregistrare și certificatul constatator.</w:t>
            </w:r>
          </w:p>
        </w:tc>
        <w:tc>
          <w:tcPr>
            <w:tcW w:w="0" w:type="dxa"/>
            <w:vMerge/>
          </w:tcPr>
          <w:p w14:paraId="6BCD72E5" w14:textId="77777777" w:rsidR="00EA543D" w:rsidRPr="009F2C56" w:rsidRDefault="00EA543D">
            <w:pPr>
              <w:rPr>
                <w:lang w:val="ro-RO"/>
              </w:rPr>
            </w:pPr>
          </w:p>
        </w:tc>
        <w:tc>
          <w:tcPr>
            <w:tcW w:w="0" w:type="dxa"/>
            <w:vMerge/>
          </w:tcPr>
          <w:p w14:paraId="43BDB480" w14:textId="77777777" w:rsidR="00EA543D" w:rsidRPr="009F2C56" w:rsidRDefault="00EA543D">
            <w:pPr>
              <w:rPr>
                <w:lang w:val="ro-RO"/>
              </w:rPr>
            </w:pPr>
          </w:p>
        </w:tc>
        <w:tc>
          <w:tcPr>
            <w:tcW w:w="0" w:type="dxa"/>
            <w:vMerge/>
          </w:tcPr>
          <w:p w14:paraId="5FC26F56" w14:textId="77777777" w:rsidR="00EA543D" w:rsidRPr="009F2C56" w:rsidRDefault="00EA543D">
            <w:pPr>
              <w:rPr>
                <w:lang w:val="ro-RO"/>
              </w:rPr>
            </w:pPr>
          </w:p>
        </w:tc>
      </w:tr>
      <w:tr w:rsidR="00EA543D" w:rsidRPr="009F2C56" w14:paraId="50B7A291" w14:textId="77777777">
        <w:trPr>
          <w:trHeight w:val="540"/>
        </w:trPr>
        <w:tc>
          <w:tcPr>
            <w:tcW w:w="0" w:type="auto"/>
            <w:vMerge w:val="restart"/>
            <w:vAlign w:val="center"/>
          </w:tcPr>
          <w:p w14:paraId="526163CF" w14:textId="77777777" w:rsidR="00EA543D" w:rsidRPr="009F2C56" w:rsidRDefault="00000000">
            <w:pPr>
              <w:rPr>
                <w:lang w:val="ro-RO"/>
              </w:rPr>
            </w:pPr>
            <w:r w:rsidRPr="009F2C56">
              <w:rPr>
                <w:rFonts w:ascii="Cambria Bold" w:hAnsi="Cambria Bold"/>
                <w:b/>
                <w:color w:val="1B4167"/>
                <w:lang w:val="ro-RO"/>
              </w:rPr>
              <w:lastRenderedPageBreak/>
              <w:t>EG 2L</w:t>
            </w:r>
          </w:p>
        </w:tc>
        <w:tc>
          <w:tcPr>
            <w:tcW w:w="0" w:type="auto"/>
            <w:vAlign w:val="center"/>
          </w:tcPr>
          <w:p w14:paraId="7D3ED968" w14:textId="77777777" w:rsidR="00EA543D" w:rsidRPr="009F2C56" w:rsidRDefault="00000000" w:rsidP="009F2C56">
            <w:pPr>
              <w:jc w:val="both"/>
              <w:rPr>
                <w:lang w:val="ro-RO"/>
              </w:rPr>
            </w:pPr>
            <w:r w:rsidRPr="009F2C56">
              <w:rPr>
                <w:rFonts w:ascii="Cambria Bold" w:hAnsi="Cambria Bold"/>
                <w:b/>
                <w:color w:val="1B4167"/>
                <w:lang w:val="ro-RO"/>
              </w:rPr>
              <w:t>Investiția și activitatea trebuie să se realizeze pe teritoriul GAL, dar comercializarea poate fi realizată și în afara teritoriului GAL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560699E1" w14:textId="77777777">
              <w:trPr>
                <w:trHeight w:val="420"/>
                <w:jc w:val="center"/>
              </w:trPr>
              <w:tc>
                <w:tcPr>
                  <w:tcW w:w="0" w:type="auto"/>
                  <w:shd w:val="clear" w:color="auto" w:fill="DDDDDD"/>
                  <w:vAlign w:val="center"/>
                </w:tcPr>
                <w:p w14:paraId="6F27697C" w14:textId="77777777" w:rsidR="00EA543D" w:rsidRPr="009F2C56" w:rsidRDefault="00000000">
                  <w:pPr>
                    <w:keepNext/>
                    <w:jc w:val="center"/>
                    <w:rPr>
                      <w:lang w:val="ro-RO"/>
                    </w:rPr>
                  </w:pPr>
                  <w:r w:rsidRPr="009F2C56">
                    <w:rPr>
                      <w:rFonts w:ascii="Cambria" w:hAnsi="Cambria"/>
                      <w:lang w:val="ro-RO"/>
                    </w:rPr>
                    <w:t> </w:t>
                  </w:r>
                </w:p>
              </w:tc>
            </w:tr>
          </w:tbl>
          <w:p w14:paraId="564A32DD" w14:textId="77777777" w:rsidR="00EA543D" w:rsidRPr="009F2C56" w:rsidRDefault="00EA543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260FF126" w14:textId="77777777">
              <w:trPr>
                <w:trHeight w:val="420"/>
                <w:jc w:val="center"/>
              </w:trPr>
              <w:tc>
                <w:tcPr>
                  <w:tcW w:w="0" w:type="auto"/>
                  <w:shd w:val="clear" w:color="auto" w:fill="DDDDDD"/>
                  <w:vAlign w:val="center"/>
                </w:tcPr>
                <w:p w14:paraId="778E383A" w14:textId="77777777" w:rsidR="00EA543D" w:rsidRPr="009F2C56" w:rsidRDefault="00000000">
                  <w:pPr>
                    <w:keepNext/>
                    <w:jc w:val="center"/>
                    <w:rPr>
                      <w:lang w:val="ro-RO"/>
                    </w:rPr>
                  </w:pPr>
                  <w:r w:rsidRPr="009F2C56">
                    <w:rPr>
                      <w:rFonts w:ascii="Cambria" w:hAnsi="Cambria"/>
                      <w:lang w:val="ro-RO"/>
                    </w:rPr>
                    <w:t> </w:t>
                  </w:r>
                </w:p>
              </w:tc>
            </w:tr>
          </w:tbl>
          <w:p w14:paraId="4CA2FDD2" w14:textId="77777777" w:rsidR="00EA543D" w:rsidRPr="009F2C56" w:rsidRDefault="00EA543D">
            <w:pPr>
              <w:rPr>
                <w:lang w:val="ro-RO"/>
              </w:rPr>
            </w:pPr>
          </w:p>
        </w:tc>
        <w:tc>
          <w:tcPr>
            <w:tcW w:w="0" w:type="auto"/>
            <w:vMerge w:val="restart"/>
          </w:tcPr>
          <w:p w14:paraId="23F031EA" w14:textId="77777777" w:rsidR="00EA543D" w:rsidRPr="009F2C56" w:rsidRDefault="00EA543D">
            <w:pPr>
              <w:rPr>
                <w:lang w:val="ro-RO"/>
              </w:rPr>
            </w:pPr>
          </w:p>
        </w:tc>
      </w:tr>
      <w:tr w:rsidR="00EA543D" w:rsidRPr="009F2C56" w14:paraId="4C02770B" w14:textId="77777777">
        <w:tc>
          <w:tcPr>
            <w:tcW w:w="0" w:type="dxa"/>
            <w:vMerge/>
          </w:tcPr>
          <w:p w14:paraId="2FE4763C" w14:textId="77777777" w:rsidR="00EA543D" w:rsidRPr="009F2C56" w:rsidRDefault="00EA543D">
            <w:pPr>
              <w:rPr>
                <w:lang w:val="ro-RO"/>
              </w:rPr>
            </w:pPr>
          </w:p>
        </w:tc>
        <w:tc>
          <w:tcPr>
            <w:tcW w:w="0" w:type="auto"/>
          </w:tcPr>
          <w:p w14:paraId="6A98A24D"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Metodologia de verificare:</w:t>
            </w:r>
          </w:p>
          <w:p w14:paraId="7C976140" w14:textId="77777777" w:rsidR="00EA543D" w:rsidRPr="009F2C56" w:rsidRDefault="00000000" w:rsidP="009F2C56">
            <w:pPr>
              <w:spacing w:line="276" w:lineRule="auto"/>
              <w:ind w:firstLine="493"/>
              <w:jc w:val="both"/>
              <w:rPr>
                <w:lang w:val="ro-RO"/>
              </w:rPr>
            </w:pPr>
            <w:r w:rsidRPr="009F2C56">
              <w:rPr>
                <w:rFonts w:ascii="Cambria" w:hAnsi="Cambria"/>
                <w:lang w:val="ro-RO"/>
              </w:rPr>
              <w:t>Din Cererea de finanțare/Studiul de fezabilitate/Memoriul justificativ trebuie să reiasă că investiția pentru care se solicită finanțarea este localizată în teritoriul GAL Regiunea Rediu - Prăjeni.</w:t>
            </w:r>
          </w:p>
          <w:p w14:paraId="567AC910"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dacă informațiile cuprinse în documentele aferente clădirii/terenului pe care se realizează investiția atestă că amplasamentul investiției este situat în teritoriul GAL. Utilajele și echipamentele propuse a fi achiziționate în Studiul de fezabilitate/Memoriul justificativ trebuie să fie aferente activității care face obiectul Cererii de finanțare. Se verifică dacă utilajele și echipamentele propuse în Studiul de fezabilitate/Memoriul justificativ sunt justificate pentru activitățile propuse în proiect.</w:t>
            </w:r>
          </w:p>
          <w:p w14:paraId="3F804B8C"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În cazul echipamentelor de agrement, acestea trebuie utilizate în aria descrisă în Studiul de fezabilitate/Memoriul justificativ/Cererea de finanțare și/sau în ariile protejate din vecinătate (conform Anexei nr. 2 - Lista ariilor protejate). Pentru echipamentele de agrement autopropulsate se verifică dacă localitatea în care se implementează proiectul este în cadrul unei arii protejate sau dacă traseele descrise includ arii naturale protejate. În cazul în care prin proiect se propun echipamente de agrement </w:t>
            </w:r>
            <w:r w:rsidRPr="009F2C56">
              <w:rPr>
                <w:rFonts w:ascii="Cambria" w:hAnsi="Cambria"/>
                <w:lang w:val="ro-RO"/>
              </w:rPr>
              <w:lastRenderedPageBreak/>
              <w:t>autopropulsate a căror utilizare va fi în ariile natuale protejate, se verifică existență acordului administratorului/custodelui ariei naturale respective.</w:t>
            </w:r>
          </w:p>
          <w:p w14:paraId="37DF0071" w14:textId="77777777" w:rsidR="00EA543D" w:rsidRPr="009F2C56" w:rsidRDefault="00000000" w:rsidP="009F2C56">
            <w:pPr>
              <w:spacing w:line="276" w:lineRule="auto"/>
              <w:ind w:firstLine="493"/>
              <w:jc w:val="both"/>
              <w:rPr>
                <w:lang w:val="ro-RO"/>
              </w:rPr>
            </w:pPr>
            <w:r w:rsidRPr="009F2C56">
              <w:rPr>
                <w:rFonts w:ascii="Cambria" w:hAnsi="Cambria"/>
                <w:lang w:val="ro-RO"/>
              </w:rPr>
              <w:t>Certificatul de urbanism/Autorizația de construire trebuie să fie eliberate pentru investiția porpusă prin proiect, în locația menționată în Studiul de fezabilitate/Memoriul justificativ, pe amplasamentul prevăzut în documentul pentru terenul/clădirea atașate la dosar.</w:t>
            </w:r>
          </w:p>
          <w:p w14:paraId="0120CCF1" w14:textId="77777777" w:rsidR="00EA543D" w:rsidRPr="009F2C56" w:rsidRDefault="00000000" w:rsidP="009F2C56">
            <w:pPr>
              <w:spacing w:line="276" w:lineRule="auto"/>
              <w:ind w:firstLine="493"/>
              <w:jc w:val="both"/>
              <w:rPr>
                <w:lang w:val="ro-RO"/>
              </w:rPr>
            </w:pPr>
            <w:r w:rsidRPr="009F2C56">
              <w:rPr>
                <w:rFonts w:ascii="Cambria" w:hAnsi="Cambria"/>
                <w:lang w:val="ro-RO"/>
              </w:rPr>
              <w:t>Dacă există necorelări între Cererea de finanțare/Studiul de fezabilitate/Memoriul justificativ și documentele pentru terenurile și/sau clădirile aferente realizării investițiilor în ceea ce privește punctul de lucru aferent realizării investiției, se solicită informații suplimentare pentru clarificarea acestora.</w:t>
            </w:r>
          </w:p>
          <w:p w14:paraId="6262DD84" w14:textId="77777777" w:rsidR="00EA543D" w:rsidRPr="009F2C56" w:rsidRDefault="00000000" w:rsidP="009F2C56">
            <w:pPr>
              <w:spacing w:line="276" w:lineRule="auto"/>
              <w:ind w:firstLine="493"/>
              <w:jc w:val="both"/>
              <w:rPr>
                <w:lang w:val="ro-RO"/>
              </w:rPr>
            </w:pPr>
            <w:r w:rsidRPr="009F2C56">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05D8F1FE"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6EC83E77"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1.a)</w:t>
            </w:r>
            <w:r w:rsidRPr="009F2C56">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131146FB"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1.b)</w:t>
            </w:r>
            <w:r w:rsidRPr="009F2C56">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p>
          <w:p w14:paraId="18DCC674" w14:textId="77777777" w:rsidR="00EA543D" w:rsidRPr="009F2C56" w:rsidRDefault="00000000" w:rsidP="009F2C56">
            <w:pPr>
              <w:spacing w:line="276" w:lineRule="auto"/>
              <w:ind w:firstLine="493"/>
              <w:jc w:val="both"/>
              <w:rPr>
                <w:lang w:val="ro-RO"/>
              </w:rPr>
            </w:pPr>
            <w:r w:rsidRPr="009F2C56">
              <w:rPr>
                <w:rFonts w:ascii="Cambria" w:hAnsi="Cambria"/>
                <w:lang w:val="ro-RO"/>
              </w:rPr>
              <w:lastRenderedPageBreak/>
              <w:t>Doc. 1.c) - Memoriu justificativ - doar pentru proiectele cu construcții - montaj care nu necesită Autorizație de construcție (pot include și dotări și echipamente fără montaj);</w:t>
            </w:r>
          </w:p>
          <w:p w14:paraId="68B61D9D" w14:textId="77777777" w:rsidR="00EA543D" w:rsidRPr="009F2C56" w:rsidRDefault="00000000" w:rsidP="009F2C56">
            <w:pPr>
              <w:spacing w:line="276" w:lineRule="auto"/>
              <w:ind w:firstLine="493"/>
              <w:jc w:val="both"/>
              <w:rPr>
                <w:lang w:val="ro-RO"/>
              </w:rPr>
            </w:pPr>
            <w:r w:rsidRPr="009F2C56">
              <w:rPr>
                <w:rFonts w:ascii="Cambria" w:hAnsi="Cambria"/>
                <w:lang w:val="ro-RO"/>
              </w:rPr>
              <w:t>Doc. 1.g) - Certificat de urbanism;</w:t>
            </w:r>
          </w:p>
          <w:p w14:paraId="2D9B0932" w14:textId="77777777" w:rsidR="00EA543D" w:rsidRPr="009F2C56" w:rsidRDefault="00000000" w:rsidP="009F2C56">
            <w:pPr>
              <w:spacing w:line="276" w:lineRule="auto"/>
              <w:ind w:firstLine="493"/>
              <w:jc w:val="both"/>
              <w:rPr>
                <w:lang w:val="ro-RO"/>
              </w:rPr>
            </w:pPr>
            <w:r w:rsidRPr="009F2C56">
              <w:rPr>
                <w:rFonts w:ascii="Cambria" w:hAnsi="Cambria"/>
                <w:lang w:val="ro-RO"/>
              </w:rPr>
              <w:t>Doc. 1.h) Autorizația de construire (dacă solicitantul a obținut autorizația de construire);</w:t>
            </w:r>
          </w:p>
          <w:p w14:paraId="2FBC91FD" w14:textId="77777777" w:rsidR="00EA543D" w:rsidRPr="009F2C56" w:rsidRDefault="00000000" w:rsidP="009F2C56">
            <w:pPr>
              <w:spacing w:line="276" w:lineRule="auto"/>
              <w:ind w:firstLine="493"/>
              <w:jc w:val="both"/>
              <w:rPr>
                <w:lang w:val="ro-RO"/>
              </w:rPr>
            </w:pPr>
            <w:r w:rsidRPr="009F2C56">
              <w:rPr>
                <w:rFonts w:ascii="Cambria" w:hAnsi="Cambria"/>
                <w:lang w:val="ro-RO"/>
              </w:rPr>
              <w:t>Doc. 3 - Documente pentru terenurile și/sau clădirile aferente realizării investiției;</w:t>
            </w:r>
          </w:p>
          <w:p w14:paraId="7039740B" w14:textId="77777777" w:rsidR="00EA543D" w:rsidRPr="009F2C56" w:rsidRDefault="00000000" w:rsidP="009F2C56">
            <w:pPr>
              <w:spacing w:line="276" w:lineRule="auto"/>
              <w:ind w:firstLine="493"/>
              <w:jc w:val="both"/>
              <w:rPr>
                <w:lang w:val="ro-RO"/>
              </w:rPr>
            </w:pPr>
            <w:r w:rsidRPr="009F2C56">
              <w:rPr>
                <w:rFonts w:ascii="Cambria" w:hAnsi="Cambria"/>
                <w:lang w:val="ro-RO"/>
              </w:rPr>
              <w:t>Doc. 5 - Documente care atestă forma de organizare a solicitantului - Certificatul de înregistrare și Certificatul constator de bază.</w:t>
            </w:r>
          </w:p>
          <w:p w14:paraId="6725C1BB" w14:textId="77777777" w:rsidR="00EA543D" w:rsidRPr="009F2C56" w:rsidRDefault="00000000" w:rsidP="009F2C56">
            <w:pPr>
              <w:spacing w:line="276" w:lineRule="auto"/>
              <w:ind w:firstLine="493"/>
              <w:jc w:val="both"/>
              <w:rPr>
                <w:lang w:val="ro-RO"/>
              </w:rPr>
            </w:pPr>
            <w:r w:rsidRPr="009F2C56">
              <w:rPr>
                <w:rFonts w:ascii="Cambria" w:hAnsi="Cambria"/>
                <w:lang w:val="ro-RO"/>
              </w:rPr>
              <w:t>Doc. 16 - Acordul administratorului/custodelui pentru ariile naturale protejate - dacă este cazul.</w:t>
            </w:r>
          </w:p>
        </w:tc>
        <w:tc>
          <w:tcPr>
            <w:tcW w:w="0" w:type="dxa"/>
            <w:vMerge/>
          </w:tcPr>
          <w:p w14:paraId="2E8606F7" w14:textId="77777777" w:rsidR="00EA543D" w:rsidRPr="009F2C56" w:rsidRDefault="00EA543D">
            <w:pPr>
              <w:rPr>
                <w:lang w:val="ro-RO"/>
              </w:rPr>
            </w:pPr>
          </w:p>
        </w:tc>
        <w:tc>
          <w:tcPr>
            <w:tcW w:w="0" w:type="dxa"/>
            <w:vMerge/>
          </w:tcPr>
          <w:p w14:paraId="66C5F803" w14:textId="77777777" w:rsidR="00EA543D" w:rsidRPr="009F2C56" w:rsidRDefault="00EA543D">
            <w:pPr>
              <w:rPr>
                <w:lang w:val="ro-RO"/>
              </w:rPr>
            </w:pPr>
          </w:p>
        </w:tc>
        <w:tc>
          <w:tcPr>
            <w:tcW w:w="0" w:type="dxa"/>
            <w:vMerge/>
          </w:tcPr>
          <w:p w14:paraId="53C87377" w14:textId="77777777" w:rsidR="00EA543D" w:rsidRPr="009F2C56" w:rsidRDefault="00EA543D">
            <w:pPr>
              <w:rPr>
                <w:lang w:val="ro-RO"/>
              </w:rPr>
            </w:pPr>
          </w:p>
        </w:tc>
      </w:tr>
      <w:tr w:rsidR="00EA543D" w:rsidRPr="009F2C56" w14:paraId="5CA52AAB" w14:textId="77777777">
        <w:trPr>
          <w:trHeight w:val="540"/>
        </w:trPr>
        <w:tc>
          <w:tcPr>
            <w:tcW w:w="0" w:type="auto"/>
            <w:vMerge w:val="restart"/>
            <w:vAlign w:val="center"/>
          </w:tcPr>
          <w:p w14:paraId="159DC088" w14:textId="77777777" w:rsidR="00EA543D" w:rsidRPr="009F2C56" w:rsidRDefault="00000000">
            <w:pPr>
              <w:rPr>
                <w:lang w:val="ro-RO"/>
              </w:rPr>
            </w:pPr>
            <w:r w:rsidRPr="009F2C56">
              <w:rPr>
                <w:rFonts w:ascii="Cambria Bold" w:hAnsi="Cambria Bold"/>
                <w:b/>
                <w:color w:val="1B4167"/>
                <w:lang w:val="ro-RO"/>
              </w:rPr>
              <w:lastRenderedPageBreak/>
              <w:t>EG 3L</w:t>
            </w:r>
          </w:p>
        </w:tc>
        <w:tc>
          <w:tcPr>
            <w:tcW w:w="0" w:type="auto"/>
            <w:vAlign w:val="center"/>
          </w:tcPr>
          <w:p w14:paraId="5FEFEB95" w14:textId="77777777" w:rsidR="00EA543D" w:rsidRPr="009F2C56" w:rsidRDefault="00000000" w:rsidP="009F2C56">
            <w:pPr>
              <w:jc w:val="both"/>
              <w:rPr>
                <w:lang w:val="ro-RO"/>
              </w:rPr>
            </w:pPr>
            <w:r w:rsidRPr="009F2C56">
              <w:rPr>
                <w:rFonts w:ascii="Cambria Bold" w:hAnsi="Cambria Bold"/>
                <w:b/>
                <w:color w:val="1B4167"/>
                <w:lang w:val="ro-RO"/>
              </w:rPr>
              <w:t>Solicitantul trebuie să demonstreze capacitatea de a asigura cofinanțarea investiției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7D42E130" w14:textId="77777777">
              <w:trPr>
                <w:trHeight w:val="420"/>
                <w:jc w:val="center"/>
              </w:trPr>
              <w:tc>
                <w:tcPr>
                  <w:tcW w:w="0" w:type="auto"/>
                  <w:shd w:val="clear" w:color="auto" w:fill="DDDDDD"/>
                  <w:vAlign w:val="center"/>
                </w:tcPr>
                <w:p w14:paraId="122DAC97" w14:textId="77777777" w:rsidR="00EA543D" w:rsidRPr="009F2C56" w:rsidRDefault="00000000">
                  <w:pPr>
                    <w:keepNext/>
                    <w:jc w:val="center"/>
                    <w:rPr>
                      <w:lang w:val="ro-RO"/>
                    </w:rPr>
                  </w:pPr>
                  <w:r w:rsidRPr="009F2C56">
                    <w:rPr>
                      <w:rFonts w:ascii="Cambria" w:hAnsi="Cambria"/>
                      <w:lang w:val="ro-RO"/>
                    </w:rPr>
                    <w:t> </w:t>
                  </w:r>
                </w:p>
              </w:tc>
            </w:tr>
          </w:tbl>
          <w:p w14:paraId="09C5E175" w14:textId="77777777" w:rsidR="00EA543D" w:rsidRPr="009F2C56" w:rsidRDefault="00EA543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136212C2" w14:textId="77777777">
              <w:trPr>
                <w:trHeight w:val="420"/>
                <w:jc w:val="center"/>
              </w:trPr>
              <w:tc>
                <w:tcPr>
                  <w:tcW w:w="0" w:type="auto"/>
                  <w:shd w:val="clear" w:color="auto" w:fill="DDDDDD"/>
                  <w:vAlign w:val="center"/>
                </w:tcPr>
                <w:p w14:paraId="0766F217" w14:textId="77777777" w:rsidR="00EA543D" w:rsidRPr="009F2C56" w:rsidRDefault="00000000">
                  <w:pPr>
                    <w:keepNext/>
                    <w:jc w:val="center"/>
                    <w:rPr>
                      <w:lang w:val="ro-RO"/>
                    </w:rPr>
                  </w:pPr>
                  <w:r w:rsidRPr="009F2C56">
                    <w:rPr>
                      <w:rFonts w:ascii="Cambria" w:hAnsi="Cambria"/>
                      <w:lang w:val="ro-RO"/>
                    </w:rPr>
                    <w:t> </w:t>
                  </w:r>
                </w:p>
              </w:tc>
            </w:tr>
          </w:tbl>
          <w:p w14:paraId="34764B02" w14:textId="77777777" w:rsidR="00EA543D" w:rsidRPr="009F2C56" w:rsidRDefault="00EA543D">
            <w:pPr>
              <w:rPr>
                <w:lang w:val="ro-RO"/>
              </w:rPr>
            </w:pPr>
          </w:p>
        </w:tc>
        <w:tc>
          <w:tcPr>
            <w:tcW w:w="0" w:type="auto"/>
            <w:vMerge w:val="restart"/>
          </w:tcPr>
          <w:p w14:paraId="39285DD9" w14:textId="77777777" w:rsidR="00EA543D" w:rsidRPr="009F2C56" w:rsidRDefault="00EA543D">
            <w:pPr>
              <w:rPr>
                <w:lang w:val="ro-RO"/>
              </w:rPr>
            </w:pPr>
          </w:p>
        </w:tc>
      </w:tr>
      <w:tr w:rsidR="00EA543D" w:rsidRPr="009F2C56" w14:paraId="0B94FF9D" w14:textId="77777777">
        <w:tc>
          <w:tcPr>
            <w:tcW w:w="0" w:type="dxa"/>
            <w:vMerge/>
          </w:tcPr>
          <w:p w14:paraId="4762BDFC" w14:textId="77777777" w:rsidR="00EA543D" w:rsidRPr="009F2C56" w:rsidRDefault="00EA543D">
            <w:pPr>
              <w:rPr>
                <w:lang w:val="ro-RO"/>
              </w:rPr>
            </w:pPr>
          </w:p>
        </w:tc>
        <w:tc>
          <w:tcPr>
            <w:tcW w:w="0" w:type="auto"/>
          </w:tcPr>
          <w:p w14:paraId="321F3A8C"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Metodologia de verificare:</w:t>
            </w:r>
          </w:p>
          <w:p w14:paraId="7315EA11" w14:textId="77777777" w:rsidR="00EA543D" w:rsidRPr="009F2C56" w:rsidRDefault="00000000" w:rsidP="009F2C56">
            <w:pPr>
              <w:spacing w:line="276" w:lineRule="auto"/>
              <w:ind w:firstLine="493"/>
              <w:jc w:val="both"/>
              <w:rPr>
                <w:lang w:val="ro-RO"/>
              </w:rPr>
            </w:pPr>
            <w:r w:rsidRPr="009F2C56">
              <w:rPr>
                <w:rFonts w:ascii="Cambria" w:hAnsi="Cambria"/>
                <w:lang w:val="ro-RO"/>
              </w:rPr>
              <w:t>Experții verifică dacă solicitantul, prin reprezentantul legal, și-a asumat și s-a angajat ca în urma primirii Notificării beneficiarului privind selectarea Cererii de finanțare și semnarea Contractului de finanțare de la AFIR va prezenta documentul privind cofinanțarea proiectului și Angajamentul responsabilului legal al proiectului că nu va utiliza în alte scopuri 50% din cofinanțarea privată, în cazul prezentării cofinanțării prin extras de cont.</w:t>
            </w:r>
          </w:p>
          <w:p w14:paraId="2AC18CE2" w14:textId="77777777" w:rsidR="00EA543D" w:rsidRPr="009F2C56" w:rsidRDefault="00000000" w:rsidP="009F2C56">
            <w:pPr>
              <w:spacing w:line="276" w:lineRule="auto"/>
              <w:ind w:firstLine="493"/>
              <w:jc w:val="both"/>
              <w:rPr>
                <w:lang w:val="ro-RO"/>
              </w:rPr>
            </w:pPr>
            <w:r w:rsidRPr="009F2C56">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5E467392"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de verificat:</w:t>
            </w:r>
          </w:p>
          <w:p w14:paraId="4FCC8E17"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Cererea de finanțare - Secțiunea F. </w:t>
            </w:r>
            <w:r w:rsidRPr="009F2C56">
              <w:rPr>
                <w:rFonts w:ascii="Cambria" w:hAnsi="Cambria"/>
                <w:lang w:val="ro-RO"/>
              </w:rPr>
              <w:lastRenderedPageBreak/>
              <w:t>Declarație pe propria răspundere a solicitantului.</w:t>
            </w:r>
          </w:p>
        </w:tc>
        <w:tc>
          <w:tcPr>
            <w:tcW w:w="0" w:type="dxa"/>
            <w:vMerge/>
          </w:tcPr>
          <w:p w14:paraId="7573F154" w14:textId="77777777" w:rsidR="00EA543D" w:rsidRPr="009F2C56" w:rsidRDefault="00EA543D">
            <w:pPr>
              <w:rPr>
                <w:lang w:val="ro-RO"/>
              </w:rPr>
            </w:pPr>
          </w:p>
        </w:tc>
        <w:tc>
          <w:tcPr>
            <w:tcW w:w="0" w:type="dxa"/>
            <w:vMerge/>
          </w:tcPr>
          <w:p w14:paraId="7BFE0FB5" w14:textId="77777777" w:rsidR="00EA543D" w:rsidRPr="009F2C56" w:rsidRDefault="00EA543D">
            <w:pPr>
              <w:rPr>
                <w:lang w:val="ro-RO"/>
              </w:rPr>
            </w:pPr>
          </w:p>
        </w:tc>
        <w:tc>
          <w:tcPr>
            <w:tcW w:w="0" w:type="dxa"/>
            <w:vMerge/>
          </w:tcPr>
          <w:p w14:paraId="5CAD9E0B" w14:textId="77777777" w:rsidR="00EA543D" w:rsidRPr="009F2C56" w:rsidRDefault="00EA543D">
            <w:pPr>
              <w:rPr>
                <w:lang w:val="ro-RO"/>
              </w:rPr>
            </w:pPr>
          </w:p>
        </w:tc>
      </w:tr>
      <w:tr w:rsidR="00EA543D" w:rsidRPr="009F2C56" w14:paraId="5BFEF8A5" w14:textId="77777777">
        <w:trPr>
          <w:trHeight w:val="540"/>
        </w:trPr>
        <w:tc>
          <w:tcPr>
            <w:tcW w:w="0" w:type="auto"/>
            <w:vMerge w:val="restart"/>
            <w:vAlign w:val="center"/>
          </w:tcPr>
          <w:p w14:paraId="6E1EE7EC" w14:textId="77777777" w:rsidR="00EA543D" w:rsidRPr="009F2C56" w:rsidRDefault="00000000">
            <w:pPr>
              <w:rPr>
                <w:lang w:val="ro-RO"/>
              </w:rPr>
            </w:pPr>
            <w:r w:rsidRPr="009F2C56">
              <w:rPr>
                <w:rFonts w:ascii="Cambria Bold" w:hAnsi="Cambria Bold"/>
                <w:b/>
                <w:color w:val="1B4167"/>
                <w:lang w:val="ro-RO"/>
              </w:rPr>
              <w:t>EG 4L</w:t>
            </w:r>
          </w:p>
        </w:tc>
        <w:tc>
          <w:tcPr>
            <w:tcW w:w="0" w:type="auto"/>
            <w:vAlign w:val="center"/>
          </w:tcPr>
          <w:p w14:paraId="32B44A49" w14:textId="77777777" w:rsidR="00EA543D" w:rsidRPr="009F2C56" w:rsidRDefault="00000000">
            <w:pPr>
              <w:rPr>
                <w:lang w:val="ro-RO"/>
              </w:rPr>
            </w:pPr>
            <w:r w:rsidRPr="009F2C56">
              <w:rPr>
                <w:rFonts w:ascii="Cambria Bold" w:hAnsi="Cambria Bold"/>
                <w:b/>
                <w:color w:val="1B4167"/>
                <w:lang w:val="ro-RO"/>
              </w:rPr>
              <w:t>Proiectul prevede crearea de locuri de muncă</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1B415337" w14:textId="77777777">
              <w:trPr>
                <w:trHeight w:val="420"/>
                <w:jc w:val="center"/>
              </w:trPr>
              <w:tc>
                <w:tcPr>
                  <w:tcW w:w="0" w:type="auto"/>
                  <w:shd w:val="clear" w:color="auto" w:fill="DDDDDD"/>
                  <w:vAlign w:val="center"/>
                </w:tcPr>
                <w:p w14:paraId="4992AE9B" w14:textId="77777777" w:rsidR="00EA543D" w:rsidRPr="009F2C56" w:rsidRDefault="00000000">
                  <w:pPr>
                    <w:keepNext/>
                    <w:jc w:val="center"/>
                    <w:rPr>
                      <w:lang w:val="ro-RO"/>
                    </w:rPr>
                  </w:pPr>
                  <w:r w:rsidRPr="009F2C56">
                    <w:rPr>
                      <w:rFonts w:ascii="Cambria" w:hAnsi="Cambria"/>
                      <w:lang w:val="ro-RO"/>
                    </w:rPr>
                    <w:t> </w:t>
                  </w:r>
                </w:p>
              </w:tc>
            </w:tr>
          </w:tbl>
          <w:p w14:paraId="342235D4" w14:textId="77777777" w:rsidR="00EA543D" w:rsidRPr="009F2C56" w:rsidRDefault="00EA543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54C546E0" w14:textId="77777777">
              <w:trPr>
                <w:trHeight w:val="420"/>
                <w:jc w:val="center"/>
              </w:trPr>
              <w:tc>
                <w:tcPr>
                  <w:tcW w:w="0" w:type="auto"/>
                  <w:shd w:val="clear" w:color="auto" w:fill="DDDDDD"/>
                  <w:vAlign w:val="center"/>
                </w:tcPr>
                <w:p w14:paraId="1F77DF7B" w14:textId="77777777" w:rsidR="00EA543D" w:rsidRPr="009F2C56" w:rsidRDefault="00000000">
                  <w:pPr>
                    <w:keepNext/>
                    <w:jc w:val="center"/>
                    <w:rPr>
                      <w:lang w:val="ro-RO"/>
                    </w:rPr>
                  </w:pPr>
                  <w:r w:rsidRPr="009F2C56">
                    <w:rPr>
                      <w:rFonts w:ascii="Cambria" w:hAnsi="Cambria"/>
                      <w:lang w:val="ro-RO"/>
                    </w:rPr>
                    <w:t> </w:t>
                  </w:r>
                </w:p>
              </w:tc>
            </w:tr>
          </w:tbl>
          <w:p w14:paraId="2F3CED5F" w14:textId="77777777" w:rsidR="00EA543D" w:rsidRPr="009F2C56" w:rsidRDefault="00EA543D">
            <w:pPr>
              <w:rPr>
                <w:lang w:val="ro-RO"/>
              </w:rPr>
            </w:pPr>
          </w:p>
        </w:tc>
        <w:tc>
          <w:tcPr>
            <w:tcW w:w="0" w:type="auto"/>
            <w:vMerge w:val="restart"/>
          </w:tcPr>
          <w:p w14:paraId="4F6B21DD" w14:textId="77777777" w:rsidR="00EA543D" w:rsidRPr="009F2C56" w:rsidRDefault="00EA543D">
            <w:pPr>
              <w:rPr>
                <w:lang w:val="ro-RO"/>
              </w:rPr>
            </w:pPr>
          </w:p>
        </w:tc>
      </w:tr>
      <w:tr w:rsidR="00EA543D" w:rsidRPr="009F2C56" w14:paraId="3E6AF9CE" w14:textId="77777777">
        <w:tc>
          <w:tcPr>
            <w:tcW w:w="0" w:type="dxa"/>
            <w:vMerge/>
          </w:tcPr>
          <w:p w14:paraId="5F95B838" w14:textId="77777777" w:rsidR="00EA543D" w:rsidRPr="009F2C56" w:rsidRDefault="00EA543D">
            <w:pPr>
              <w:rPr>
                <w:lang w:val="ro-RO"/>
              </w:rPr>
            </w:pPr>
          </w:p>
        </w:tc>
        <w:tc>
          <w:tcPr>
            <w:tcW w:w="0" w:type="auto"/>
          </w:tcPr>
          <w:p w14:paraId="0DC913DD"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Metodologia de verificare:</w:t>
            </w:r>
          </w:p>
          <w:p w14:paraId="760BBEC1" w14:textId="77777777" w:rsidR="00EA543D" w:rsidRPr="009F2C56" w:rsidRDefault="00000000" w:rsidP="009F2C56">
            <w:pPr>
              <w:spacing w:line="276" w:lineRule="auto"/>
              <w:ind w:firstLine="493"/>
              <w:jc w:val="both"/>
              <w:rPr>
                <w:lang w:val="ro-RO"/>
              </w:rPr>
            </w:pPr>
            <w:r w:rsidRPr="009F2C56">
              <w:rPr>
                <w:rFonts w:ascii="Cambria" w:hAnsi="Cambria"/>
                <w:lang w:val="ro-RO"/>
              </w:rPr>
              <w:t>Expertul verifică informațiile furnizate de solicitant în cadrul Cererii de finanțare/Studiul de fezabilitate/Memoriul justificativ referitoare la crearea locurilor de muncă.</w:t>
            </w:r>
          </w:p>
          <w:p w14:paraId="3BA1D82B" w14:textId="77777777" w:rsidR="00EA543D" w:rsidRPr="009F2C56" w:rsidRDefault="00000000" w:rsidP="009F2C56">
            <w:pPr>
              <w:spacing w:line="276" w:lineRule="auto"/>
              <w:ind w:firstLine="493"/>
              <w:jc w:val="both"/>
              <w:rPr>
                <w:lang w:val="ro-RO"/>
              </w:rPr>
            </w:pPr>
            <w:r w:rsidRPr="009F2C56">
              <w:rPr>
                <w:rFonts w:ascii="Cambria" w:hAnsi="Cambria"/>
                <w:lang w:val="ro-RO"/>
              </w:rPr>
              <w:t>În cadrul Anexei Indicatori de rezultat și de realizare din cadrul Cererii de finanțare la Indicatorul R.37 - Creșterea și locuri de mucă în zone rurale - Noi locuri de muncă sprijinite în cadrul proiectelor PAC, solicitantul va completa numărul locurilor de muncă nou create în echivalent normă întreagă urmare a implementării proiectului. Pentru a cuantifica un loc de muncă echivalent normă întreagă creat, durata contractului de muncă ar trebui să fie de un an sau mai mult (de exemplu un contract de șase luni cu norma întreagă este cuntificat 0,5).</w:t>
            </w:r>
          </w:p>
          <w:p w14:paraId="4AEEAC62" w14:textId="77777777" w:rsidR="00EA543D" w:rsidRPr="009F2C56" w:rsidRDefault="00000000" w:rsidP="009F2C56">
            <w:pPr>
              <w:spacing w:line="276" w:lineRule="auto"/>
              <w:ind w:firstLine="493"/>
              <w:jc w:val="both"/>
              <w:rPr>
                <w:lang w:val="ro-RO"/>
              </w:rPr>
            </w:pPr>
            <w:r w:rsidRPr="009F2C56">
              <w:rPr>
                <w:rFonts w:ascii="Cambria" w:hAnsi="Cambria"/>
                <w:lang w:val="ro-RO"/>
              </w:rPr>
              <w:t>De asemenea, în cazul celor cu normă parțială, se calculează prin înmulțirea valorii normei (de exemplu 0,5 pentru jumătate de normă sau 0,25 pentru contract de muncă cu normă de 2 ore/zi sau echivalent) cu perioada contractului de muncă. (de exemplu în cazul unui CIM cu normă inegală de 42 ore/lună, echivalentul a 2 ore/zi, activ pe o perioada de 18 luni la finalizarea contractului de finanțare, valoarea indicatorului este: 0,25 x 18/12 = 0,375).</w:t>
            </w:r>
          </w:p>
          <w:p w14:paraId="4157FF5F"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Atenție!</w:t>
            </w:r>
            <w:r w:rsidRPr="009F2C56">
              <w:rPr>
                <w:rFonts w:ascii="Cambria" w:hAnsi="Cambria"/>
                <w:lang w:val="ro-RO"/>
              </w:rPr>
              <w:t> Acest criteriu va fi considerat îndeplinit doar dacă solicitantul își propune prin proiect crearea a </w:t>
            </w:r>
            <w:r w:rsidRPr="009F2C56">
              <w:rPr>
                <w:rFonts w:ascii="Cambria Bold" w:hAnsi="Cambria Bold"/>
                <w:b/>
                <w:lang w:val="ro-RO"/>
              </w:rPr>
              <w:t>cel puțin unui nou loc de muncă cu</w:t>
            </w:r>
            <w:r w:rsidRPr="009F2C56">
              <w:rPr>
                <w:rFonts w:ascii="Cambria" w:hAnsi="Cambria"/>
                <w:lang w:val="ro-RO"/>
              </w:rPr>
              <w:t> </w:t>
            </w:r>
            <w:r w:rsidRPr="009F2C56">
              <w:rPr>
                <w:rFonts w:ascii="Cambria Bold" w:hAnsi="Cambria Bold"/>
                <w:b/>
                <w:lang w:val="ro-RO"/>
              </w:rPr>
              <w:t>normă întreagă</w:t>
            </w:r>
            <w:r w:rsidRPr="009F2C56">
              <w:rPr>
                <w:rFonts w:ascii="Cambria" w:hAnsi="Cambria"/>
                <w:lang w:val="ro-RO"/>
              </w:rPr>
              <w:t xml:space="preserve">. Locul de muncă nou creat trebuie să fie în strânsă </w:t>
            </w:r>
            <w:r w:rsidRPr="009F2C56">
              <w:rPr>
                <w:rFonts w:ascii="Cambria" w:hAnsi="Cambria"/>
                <w:lang w:val="ro-RO"/>
              </w:rPr>
              <w:lastRenderedPageBreak/>
              <w:t>legătură cu activitatea propusă a fi desfășurată prin intermeniul proiectului și nu va fi ocupat de către o persoană care a mai fost angajată în cadrul organizației.</w:t>
            </w:r>
          </w:p>
          <w:p w14:paraId="67ECBC32" w14:textId="77777777" w:rsidR="00EA543D" w:rsidRPr="009F2C56" w:rsidRDefault="00000000" w:rsidP="009F2C56">
            <w:pPr>
              <w:spacing w:line="276" w:lineRule="auto"/>
              <w:ind w:firstLine="493"/>
              <w:jc w:val="both"/>
              <w:rPr>
                <w:lang w:val="ro-RO"/>
              </w:rPr>
            </w:pPr>
            <w:r w:rsidRPr="009F2C56">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7FFCBE73"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1E233E63"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Cererea de finanțare - Anexa Indicatori de rezultat și de realizare</w:t>
            </w:r>
          </w:p>
          <w:p w14:paraId="491D1223"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1.a)</w:t>
            </w:r>
            <w:r w:rsidRPr="009F2C56">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7B4DAF10"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1.b)</w:t>
            </w:r>
            <w:r w:rsidRPr="009F2C56">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p>
          <w:p w14:paraId="6E41FDA8" w14:textId="77777777" w:rsidR="00EA543D" w:rsidRPr="009F2C56" w:rsidRDefault="00000000" w:rsidP="009F2C56">
            <w:pPr>
              <w:spacing w:line="276" w:lineRule="auto"/>
              <w:ind w:firstLine="493"/>
              <w:jc w:val="both"/>
              <w:rPr>
                <w:lang w:val="ro-RO"/>
              </w:rPr>
            </w:pPr>
            <w:r w:rsidRPr="009F2C56">
              <w:rPr>
                <w:rFonts w:ascii="Cambria" w:hAnsi="Cambria"/>
                <w:lang w:val="ro-RO"/>
              </w:rPr>
              <w:t>Doc. 1.c) - Memoriu justificativ - doar pentru proiectele cu construcții - montaj care nu necesită Autorizație de construcție (pot include și dotări și echipamente fără montaj);</w:t>
            </w:r>
          </w:p>
        </w:tc>
        <w:tc>
          <w:tcPr>
            <w:tcW w:w="0" w:type="dxa"/>
            <w:vMerge/>
          </w:tcPr>
          <w:p w14:paraId="74AD182E" w14:textId="77777777" w:rsidR="00EA543D" w:rsidRPr="009F2C56" w:rsidRDefault="00EA543D">
            <w:pPr>
              <w:rPr>
                <w:lang w:val="ro-RO"/>
              </w:rPr>
            </w:pPr>
          </w:p>
        </w:tc>
        <w:tc>
          <w:tcPr>
            <w:tcW w:w="0" w:type="dxa"/>
            <w:vMerge/>
          </w:tcPr>
          <w:p w14:paraId="2F858A2F" w14:textId="77777777" w:rsidR="00EA543D" w:rsidRPr="009F2C56" w:rsidRDefault="00EA543D">
            <w:pPr>
              <w:rPr>
                <w:lang w:val="ro-RO"/>
              </w:rPr>
            </w:pPr>
          </w:p>
        </w:tc>
        <w:tc>
          <w:tcPr>
            <w:tcW w:w="0" w:type="dxa"/>
            <w:vMerge/>
          </w:tcPr>
          <w:p w14:paraId="3112EF16" w14:textId="77777777" w:rsidR="00EA543D" w:rsidRPr="009F2C56" w:rsidRDefault="00EA543D">
            <w:pPr>
              <w:rPr>
                <w:lang w:val="ro-RO"/>
              </w:rPr>
            </w:pPr>
          </w:p>
        </w:tc>
      </w:tr>
      <w:tr w:rsidR="00EA543D" w:rsidRPr="009F2C56" w14:paraId="62F6B96E" w14:textId="77777777">
        <w:trPr>
          <w:trHeight w:val="540"/>
        </w:trPr>
        <w:tc>
          <w:tcPr>
            <w:tcW w:w="0" w:type="auto"/>
            <w:vMerge w:val="restart"/>
            <w:vAlign w:val="center"/>
          </w:tcPr>
          <w:p w14:paraId="28FE335F" w14:textId="77777777" w:rsidR="00EA543D" w:rsidRPr="009F2C56" w:rsidRDefault="00000000">
            <w:pPr>
              <w:rPr>
                <w:lang w:val="ro-RO"/>
              </w:rPr>
            </w:pPr>
            <w:r w:rsidRPr="009F2C56">
              <w:rPr>
                <w:rFonts w:ascii="Cambria Bold" w:hAnsi="Cambria Bold"/>
                <w:b/>
                <w:color w:val="1B4167"/>
                <w:lang w:val="ro-RO"/>
              </w:rPr>
              <w:t>EG 5L</w:t>
            </w:r>
          </w:p>
        </w:tc>
        <w:tc>
          <w:tcPr>
            <w:tcW w:w="0" w:type="auto"/>
            <w:vAlign w:val="center"/>
          </w:tcPr>
          <w:p w14:paraId="3B058DB1" w14:textId="77777777" w:rsidR="00EA543D" w:rsidRPr="009F2C56" w:rsidRDefault="00000000">
            <w:pPr>
              <w:rPr>
                <w:lang w:val="ro-RO"/>
              </w:rPr>
            </w:pPr>
            <w:r w:rsidRPr="009F2C56">
              <w:rPr>
                <w:rFonts w:ascii="Cambria Bold" w:hAnsi="Cambria Bold"/>
                <w:b/>
                <w:color w:val="1B4167"/>
                <w:lang w:val="ro-RO"/>
              </w:rPr>
              <w:t>Investiția propusă va avea caracter inovativ</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73121763" w14:textId="77777777">
              <w:trPr>
                <w:trHeight w:val="420"/>
                <w:jc w:val="center"/>
              </w:trPr>
              <w:tc>
                <w:tcPr>
                  <w:tcW w:w="0" w:type="auto"/>
                  <w:shd w:val="clear" w:color="auto" w:fill="DDDDDD"/>
                  <w:vAlign w:val="center"/>
                </w:tcPr>
                <w:p w14:paraId="5F199265" w14:textId="77777777" w:rsidR="00EA543D" w:rsidRPr="009F2C56" w:rsidRDefault="00000000">
                  <w:pPr>
                    <w:keepNext/>
                    <w:jc w:val="center"/>
                    <w:rPr>
                      <w:lang w:val="ro-RO"/>
                    </w:rPr>
                  </w:pPr>
                  <w:r w:rsidRPr="009F2C56">
                    <w:rPr>
                      <w:rFonts w:ascii="Cambria" w:hAnsi="Cambria"/>
                      <w:lang w:val="ro-RO"/>
                    </w:rPr>
                    <w:t> </w:t>
                  </w:r>
                </w:p>
              </w:tc>
            </w:tr>
          </w:tbl>
          <w:p w14:paraId="181823FC" w14:textId="77777777" w:rsidR="00EA543D" w:rsidRPr="009F2C56" w:rsidRDefault="00EA543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52CEF9C0" w14:textId="77777777">
              <w:trPr>
                <w:trHeight w:val="420"/>
                <w:jc w:val="center"/>
              </w:trPr>
              <w:tc>
                <w:tcPr>
                  <w:tcW w:w="0" w:type="auto"/>
                  <w:shd w:val="clear" w:color="auto" w:fill="DDDDDD"/>
                  <w:vAlign w:val="center"/>
                </w:tcPr>
                <w:p w14:paraId="71292720" w14:textId="77777777" w:rsidR="00EA543D" w:rsidRPr="009F2C56" w:rsidRDefault="00000000">
                  <w:pPr>
                    <w:keepNext/>
                    <w:jc w:val="center"/>
                    <w:rPr>
                      <w:lang w:val="ro-RO"/>
                    </w:rPr>
                  </w:pPr>
                  <w:r w:rsidRPr="009F2C56">
                    <w:rPr>
                      <w:rFonts w:ascii="Cambria" w:hAnsi="Cambria"/>
                      <w:lang w:val="ro-RO"/>
                    </w:rPr>
                    <w:t> </w:t>
                  </w:r>
                </w:p>
              </w:tc>
            </w:tr>
          </w:tbl>
          <w:p w14:paraId="69500FCB" w14:textId="77777777" w:rsidR="00EA543D" w:rsidRPr="009F2C56" w:rsidRDefault="00EA543D">
            <w:pPr>
              <w:rPr>
                <w:lang w:val="ro-RO"/>
              </w:rPr>
            </w:pPr>
          </w:p>
        </w:tc>
        <w:tc>
          <w:tcPr>
            <w:tcW w:w="0" w:type="auto"/>
            <w:vMerge w:val="restart"/>
          </w:tcPr>
          <w:p w14:paraId="3F7ABECE" w14:textId="77777777" w:rsidR="00EA543D" w:rsidRPr="009F2C56" w:rsidRDefault="00EA543D">
            <w:pPr>
              <w:rPr>
                <w:lang w:val="ro-RO"/>
              </w:rPr>
            </w:pPr>
          </w:p>
        </w:tc>
      </w:tr>
      <w:tr w:rsidR="00EA543D" w:rsidRPr="009F2C56" w14:paraId="01E4FD5F" w14:textId="77777777">
        <w:tc>
          <w:tcPr>
            <w:tcW w:w="0" w:type="dxa"/>
            <w:vMerge/>
          </w:tcPr>
          <w:p w14:paraId="2E348D93" w14:textId="77777777" w:rsidR="00EA543D" w:rsidRPr="009F2C56" w:rsidRDefault="00EA543D">
            <w:pPr>
              <w:rPr>
                <w:lang w:val="ro-RO"/>
              </w:rPr>
            </w:pPr>
          </w:p>
        </w:tc>
        <w:tc>
          <w:tcPr>
            <w:tcW w:w="0" w:type="auto"/>
          </w:tcPr>
          <w:p w14:paraId="3128075C"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Metodologia de verificare:</w:t>
            </w:r>
          </w:p>
          <w:p w14:paraId="67AF2EC9"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Expertul verifică în cadrul Cererii de finanțare/Studiului de fezabilitate/Memoriului justificativ/Declarația privind elementele inovative informațiile prezentate de solicitant în ceea ce privește </w:t>
            </w:r>
            <w:r w:rsidRPr="009F2C56">
              <w:rPr>
                <w:rFonts w:ascii="Cambria" w:hAnsi="Cambria"/>
                <w:lang w:val="ro-RO"/>
              </w:rPr>
              <w:lastRenderedPageBreak/>
              <w:t>caracterul inovativ al investiției propuse și modalitatea de realizare al acestuia.</w:t>
            </w:r>
          </w:p>
          <w:p w14:paraId="46A2B11B" w14:textId="77777777" w:rsidR="00EA543D" w:rsidRPr="009F2C56" w:rsidRDefault="00000000" w:rsidP="009F2C56">
            <w:pPr>
              <w:spacing w:line="276" w:lineRule="auto"/>
              <w:ind w:firstLine="493"/>
              <w:jc w:val="both"/>
              <w:rPr>
                <w:lang w:val="ro-RO"/>
              </w:rPr>
            </w:pPr>
            <w:r w:rsidRPr="009F2C56">
              <w:rPr>
                <w:rFonts w:ascii="Cambria" w:hAnsi="Cambria"/>
                <w:lang w:val="ro-RO"/>
              </w:rPr>
              <w:t>Dacă există necorelări între Cererea de finanțare si Studiul de fezabilitate/Memoriul justificativ/Declarația privind elemente inovative, se solicită informații suplimentare pentru clarificarea acestora.</w:t>
            </w:r>
          </w:p>
          <w:p w14:paraId="6A713BB6" w14:textId="77777777" w:rsidR="00EA543D" w:rsidRPr="009F2C56" w:rsidRDefault="00000000" w:rsidP="009F2C56">
            <w:pPr>
              <w:spacing w:line="276" w:lineRule="auto"/>
              <w:ind w:firstLine="493"/>
              <w:jc w:val="both"/>
              <w:rPr>
                <w:lang w:val="ro-RO"/>
              </w:rPr>
            </w:pPr>
            <w:r w:rsidRPr="009F2C56">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150CAC55" w14:textId="77777777" w:rsidR="00EA543D" w:rsidRPr="009F2C56" w:rsidRDefault="00000000" w:rsidP="009F2C56">
            <w:pPr>
              <w:spacing w:line="276" w:lineRule="auto"/>
              <w:ind w:firstLine="493"/>
              <w:jc w:val="both"/>
              <w:rPr>
                <w:lang w:val="ro-RO"/>
              </w:rPr>
            </w:pPr>
            <w:r w:rsidRPr="009F2C56">
              <w:rPr>
                <w:rFonts w:ascii="Cambria" w:hAnsi="Cambria"/>
                <w:lang w:val="ro-RO"/>
              </w:rPr>
              <w:t>Carcaterul inovativ se referă la introducerea de elemente de noutate care aduc o valoare adăugată și contribuie la dezvoltarea durabilă a zonelor rurale.</w:t>
            </w:r>
          </w:p>
          <w:p w14:paraId="223BEBFB" w14:textId="77777777" w:rsidR="00EA543D" w:rsidRPr="009F2C56" w:rsidRDefault="00000000" w:rsidP="009F2C56">
            <w:pPr>
              <w:spacing w:line="276" w:lineRule="auto"/>
              <w:ind w:firstLine="493"/>
              <w:jc w:val="both"/>
              <w:rPr>
                <w:lang w:val="ro-RO"/>
              </w:rPr>
            </w:pPr>
            <w:r w:rsidRPr="009F2C56">
              <w:rPr>
                <w:rFonts w:ascii="Cambria" w:hAnsi="Cambria"/>
                <w:lang w:val="ro-RO"/>
              </w:rPr>
              <w:t>Inovația nu înseamnă neapărat o invenție total nouă la nivel mondial, ci poate fi:</w:t>
            </w:r>
          </w:p>
          <w:p w14:paraId="6FD8D160" w14:textId="77777777" w:rsidR="00EA543D" w:rsidRPr="009F2C56" w:rsidRDefault="00000000" w:rsidP="009F2C56">
            <w:pPr>
              <w:pStyle w:val="ListParagraph"/>
              <w:numPr>
                <w:ilvl w:val="0"/>
                <w:numId w:val="1"/>
              </w:numPr>
              <w:spacing w:line="276" w:lineRule="auto"/>
              <w:jc w:val="both"/>
              <w:rPr>
                <w:lang w:val="ro-RO"/>
              </w:rPr>
            </w:pPr>
            <w:r w:rsidRPr="009F2C56">
              <w:rPr>
                <w:rFonts w:ascii="Cambria" w:hAnsi="Cambria"/>
                <w:lang w:val="ro-RO"/>
              </w:rPr>
              <w:t>Inovație de produs: Crearea sau modificarea unui produs care are proprietăți nou sau o utilizare diferită față de cele existente pe piață;</w:t>
            </w:r>
          </w:p>
          <w:p w14:paraId="6BE53DDE" w14:textId="77777777" w:rsidR="00EA543D" w:rsidRPr="009F2C56" w:rsidRDefault="00000000" w:rsidP="009F2C56">
            <w:pPr>
              <w:pStyle w:val="ListParagraph"/>
              <w:numPr>
                <w:ilvl w:val="0"/>
                <w:numId w:val="1"/>
              </w:numPr>
              <w:spacing w:line="276" w:lineRule="auto"/>
              <w:jc w:val="both"/>
              <w:rPr>
                <w:lang w:val="ro-RO"/>
              </w:rPr>
            </w:pPr>
            <w:r w:rsidRPr="009F2C56">
              <w:rPr>
                <w:rFonts w:ascii="Cambria" w:hAnsi="Cambria"/>
                <w:lang w:val="ro-RO"/>
              </w:rPr>
              <w:t>Inovație de proces: Implementarea unor metode sau tehnologii noi în procesul de producție, prelucrare sau comercializare, care duc la creșterea eficienței, reducerea costurilor sau îmbunătățirea calității.</w:t>
            </w:r>
          </w:p>
          <w:p w14:paraId="5483605D" w14:textId="77777777" w:rsidR="00EA543D" w:rsidRPr="009F2C56" w:rsidRDefault="00000000" w:rsidP="009F2C56">
            <w:pPr>
              <w:pStyle w:val="ListParagraph"/>
              <w:numPr>
                <w:ilvl w:val="0"/>
                <w:numId w:val="1"/>
              </w:numPr>
              <w:spacing w:line="276" w:lineRule="auto"/>
              <w:jc w:val="both"/>
              <w:rPr>
                <w:lang w:val="ro-RO"/>
              </w:rPr>
            </w:pPr>
            <w:r w:rsidRPr="009F2C56">
              <w:rPr>
                <w:rFonts w:ascii="Cambria" w:hAnsi="Cambria"/>
                <w:lang w:val="ro-RO"/>
              </w:rPr>
              <w:t>Inovație organizațională: Aplicarea unor noi modetode de organizare a afacerii, a logisticii sau a relațiilor cu clienții și furnizorii.</w:t>
            </w:r>
          </w:p>
          <w:p w14:paraId="4F14AD38" w14:textId="77777777" w:rsidR="00EA543D" w:rsidRPr="009F2C56" w:rsidRDefault="00000000" w:rsidP="009F2C56">
            <w:pPr>
              <w:spacing w:line="276" w:lineRule="auto"/>
              <w:ind w:firstLine="493"/>
              <w:jc w:val="both"/>
              <w:rPr>
                <w:lang w:val="ro-RO"/>
              </w:rPr>
            </w:pPr>
            <w:r w:rsidRPr="009F2C56">
              <w:rPr>
                <w:rFonts w:ascii="Cambria" w:hAnsi="Cambria"/>
                <w:lang w:val="ro-RO"/>
              </w:rPr>
              <w:t>Prin intermediul intervenției vor fi acceptate la finanțare doar acele proiecte care vor avea caracter inovativ. Acest caracter inovativ poate fi obținut prin (fără a se limita la acestea):</w:t>
            </w:r>
          </w:p>
          <w:p w14:paraId="67462A96" w14:textId="77777777" w:rsidR="00EA543D" w:rsidRPr="009F2C56" w:rsidRDefault="00000000" w:rsidP="009F2C56">
            <w:pPr>
              <w:spacing w:line="276" w:lineRule="auto"/>
              <w:ind w:firstLine="493"/>
              <w:jc w:val="both"/>
              <w:rPr>
                <w:lang w:val="ro-RO"/>
              </w:rPr>
            </w:pPr>
            <w:r w:rsidRPr="009F2C56">
              <w:rPr>
                <w:rFonts w:ascii="Cambria" w:hAnsi="Cambria"/>
                <w:lang w:val="ro-RO"/>
              </w:rPr>
              <w:lastRenderedPageBreak/>
              <w:t>- Dezvoltarea unor servicii/produse/investiții/tehnologii/procese noi;</w:t>
            </w:r>
          </w:p>
          <w:p w14:paraId="09DCB641" w14:textId="77777777" w:rsidR="00EA543D" w:rsidRPr="009F2C56" w:rsidRDefault="00000000" w:rsidP="009F2C56">
            <w:pPr>
              <w:spacing w:line="276" w:lineRule="auto"/>
              <w:ind w:firstLine="493"/>
              <w:jc w:val="both"/>
              <w:rPr>
                <w:lang w:val="ro-RO"/>
              </w:rPr>
            </w:pPr>
            <w:r w:rsidRPr="009F2C56">
              <w:rPr>
                <w:rFonts w:ascii="Cambria" w:hAnsi="Cambria"/>
                <w:lang w:val="ro-RO"/>
              </w:rPr>
              <w:t>- Dezvoltarea unor metode noi de management, inclusiv în ceea ce privește sfera socială sau de mediu;</w:t>
            </w:r>
          </w:p>
          <w:p w14:paraId="73489575" w14:textId="77777777" w:rsidR="00EA543D" w:rsidRPr="009F2C56" w:rsidRDefault="00000000" w:rsidP="009F2C56">
            <w:pPr>
              <w:spacing w:line="276" w:lineRule="auto"/>
              <w:ind w:firstLine="493"/>
              <w:jc w:val="both"/>
              <w:rPr>
                <w:lang w:val="ro-RO"/>
              </w:rPr>
            </w:pPr>
            <w:r w:rsidRPr="009F2C56">
              <w:rPr>
                <w:rFonts w:ascii="Cambria" w:hAnsi="Cambria"/>
                <w:lang w:val="ro-RO"/>
              </w:rPr>
              <w:t>- Inovare ca proces social;</w:t>
            </w:r>
          </w:p>
          <w:p w14:paraId="429A8C09" w14:textId="77777777" w:rsidR="00EA543D" w:rsidRPr="009F2C56" w:rsidRDefault="00000000" w:rsidP="009F2C56">
            <w:pPr>
              <w:spacing w:line="276" w:lineRule="auto"/>
              <w:ind w:firstLine="493"/>
              <w:jc w:val="both"/>
              <w:rPr>
                <w:lang w:val="ro-RO"/>
              </w:rPr>
            </w:pPr>
            <w:r w:rsidRPr="009F2C56">
              <w:rPr>
                <w:rFonts w:ascii="Cambria" w:hAnsi="Cambria"/>
                <w:lang w:val="ro-RO"/>
              </w:rPr>
              <w:t>- Inovare ca rezultat în ceea ce privește dinamica zonei;</w:t>
            </w:r>
          </w:p>
          <w:p w14:paraId="3DFB09B7" w14:textId="77777777" w:rsidR="00EA543D" w:rsidRPr="009F2C56" w:rsidRDefault="00000000" w:rsidP="009F2C56">
            <w:pPr>
              <w:spacing w:line="276" w:lineRule="auto"/>
              <w:ind w:firstLine="493"/>
              <w:jc w:val="both"/>
              <w:rPr>
                <w:lang w:val="ro-RO"/>
              </w:rPr>
            </w:pPr>
            <w:r w:rsidRPr="009F2C56">
              <w:rPr>
                <w:rFonts w:ascii="Cambria" w:hAnsi="Cambria"/>
                <w:lang w:val="ro-RO"/>
              </w:rPr>
              <w:t> - Inovare ca răspuns nou la provocările zonei de implementare.</w:t>
            </w:r>
          </w:p>
          <w:p w14:paraId="62B08027" w14:textId="77777777" w:rsidR="00EA543D" w:rsidRPr="009F2C56" w:rsidRDefault="00000000" w:rsidP="009F2C56">
            <w:pPr>
              <w:spacing w:line="276" w:lineRule="auto"/>
              <w:ind w:firstLine="493"/>
              <w:jc w:val="both"/>
              <w:rPr>
                <w:lang w:val="ro-RO"/>
              </w:rPr>
            </w:pPr>
            <w:r w:rsidRPr="009F2C56">
              <w:rPr>
                <w:rFonts w:ascii="Cambria" w:hAnsi="Cambria"/>
                <w:lang w:val="ro-RO"/>
              </w:rPr>
              <w:t>Pentru a demonstra caracterul inovativ al unui proiect, solicitantul trebuie să demonstreze clar cum soluția propusă este diferită de cele utilizate în mod curent în zona sau în sectorul respectiv.</w:t>
            </w:r>
          </w:p>
          <w:p w14:paraId="28314DBB"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067FD88D"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Cererea de finanțare;</w:t>
            </w:r>
          </w:p>
          <w:p w14:paraId="71A355FD"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1.a)</w:t>
            </w:r>
            <w:r w:rsidRPr="009F2C56">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2226B0AA"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1.b)</w:t>
            </w:r>
            <w:r w:rsidRPr="009F2C56">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p>
          <w:p w14:paraId="41543702" w14:textId="77777777" w:rsidR="00EA543D" w:rsidRPr="009F2C56" w:rsidRDefault="00000000" w:rsidP="009F2C56">
            <w:pPr>
              <w:spacing w:line="276" w:lineRule="auto"/>
              <w:ind w:firstLine="493"/>
              <w:jc w:val="both"/>
              <w:rPr>
                <w:lang w:val="ro-RO"/>
              </w:rPr>
            </w:pPr>
            <w:r w:rsidRPr="009F2C56">
              <w:rPr>
                <w:rFonts w:ascii="Cambria" w:hAnsi="Cambria"/>
                <w:lang w:val="ro-RO"/>
              </w:rPr>
              <w:t>Doc. 1.c) - Memoriu justificativ - doar pentru proiectele cu construcții - montaj care nu necesită Autorizație de construcție (pot include și dotări și echipamente fără montaj);</w:t>
            </w:r>
          </w:p>
          <w:p w14:paraId="56CF2BFB" w14:textId="77777777" w:rsidR="00EA543D" w:rsidRPr="009F2C56" w:rsidRDefault="00000000" w:rsidP="009F2C56">
            <w:pPr>
              <w:spacing w:line="276" w:lineRule="auto"/>
              <w:ind w:firstLine="493"/>
              <w:jc w:val="both"/>
              <w:rPr>
                <w:lang w:val="ro-RO"/>
              </w:rPr>
            </w:pPr>
            <w:r w:rsidRPr="009F2C56">
              <w:rPr>
                <w:rFonts w:ascii="Cambria" w:hAnsi="Cambria"/>
                <w:lang w:val="ro-RO"/>
              </w:rPr>
              <w:t>Doc. 19 - Alte documente justificative - Declarația privind elementele inovative</w:t>
            </w:r>
          </w:p>
        </w:tc>
        <w:tc>
          <w:tcPr>
            <w:tcW w:w="0" w:type="dxa"/>
            <w:vMerge/>
          </w:tcPr>
          <w:p w14:paraId="64D7175F" w14:textId="77777777" w:rsidR="00EA543D" w:rsidRPr="009F2C56" w:rsidRDefault="00EA543D">
            <w:pPr>
              <w:rPr>
                <w:lang w:val="ro-RO"/>
              </w:rPr>
            </w:pPr>
          </w:p>
        </w:tc>
        <w:tc>
          <w:tcPr>
            <w:tcW w:w="0" w:type="dxa"/>
            <w:vMerge/>
          </w:tcPr>
          <w:p w14:paraId="2AA87386" w14:textId="77777777" w:rsidR="00EA543D" w:rsidRPr="009F2C56" w:rsidRDefault="00EA543D">
            <w:pPr>
              <w:rPr>
                <w:lang w:val="ro-RO"/>
              </w:rPr>
            </w:pPr>
          </w:p>
        </w:tc>
        <w:tc>
          <w:tcPr>
            <w:tcW w:w="0" w:type="dxa"/>
            <w:vMerge/>
          </w:tcPr>
          <w:p w14:paraId="1B64B79F" w14:textId="77777777" w:rsidR="00EA543D" w:rsidRPr="009F2C56" w:rsidRDefault="00EA543D">
            <w:pPr>
              <w:rPr>
                <w:lang w:val="ro-RO"/>
              </w:rPr>
            </w:pPr>
          </w:p>
        </w:tc>
      </w:tr>
      <w:tr w:rsidR="00EA543D" w:rsidRPr="009F2C56" w14:paraId="03AEC2B9" w14:textId="77777777">
        <w:trPr>
          <w:trHeight w:val="540"/>
        </w:trPr>
        <w:tc>
          <w:tcPr>
            <w:tcW w:w="0" w:type="auto"/>
            <w:vMerge w:val="restart"/>
            <w:vAlign w:val="center"/>
          </w:tcPr>
          <w:p w14:paraId="48D8D83D" w14:textId="77777777" w:rsidR="00EA543D" w:rsidRPr="009F2C56" w:rsidRDefault="00000000">
            <w:pPr>
              <w:rPr>
                <w:lang w:val="ro-RO"/>
              </w:rPr>
            </w:pPr>
            <w:r w:rsidRPr="009F2C56">
              <w:rPr>
                <w:rFonts w:ascii="Cambria Bold" w:hAnsi="Cambria Bold"/>
                <w:b/>
                <w:color w:val="1B4167"/>
                <w:lang w:val="ro-RO"/>
              </w:rPr>
              <w:lastRenderedPageBreak/>
              <w:t>EG 6L</w:t>
            </w:r>
          </w:p>
        </w:tc>
        <w:tc>
          <w:tcPr>
            <w:tcW w:w="0" w:type="auto"/>
            <w:vAlign w:val="center"/>
          </w:tcPr>
          <w:p w14:paraId="41EC74E1" w14:textId="77777777" w:rsidR="00EA543D" w:rsidRPr="009F2C56" w:rsidRDefault="00000000" w:rsidP="009F2C56">
            <w:pPr>
              <w:jc w:val="both"/>
              <w:rPr>
                <w:lang w:val="ro-RO"/>
              </w:rPr>
            </w:pPr>
            <w:r w:rsidRPr="009F2C56">
              <w:rPr>
                <w:rFonts w:ascii="Cambria Bold" w:hAnsi="Cambria Bold"/>
                <w:b/>
                <w:color w:val="1B4167"/>
                <w:lang w:val="ro-RO"/>
              </w:rPr>
              <w:t xml:space="preserve">Viabilitatea economică a investiției trebuie demonstrată pe baza prezentării unei </w:t>
            </w:r>
            <w:r w:rsidRPr="009F2C56">
              <w:rPr>
                <w:rFonts w:ascii="Cambria Bold" w:hAnsi="Cambria Bold"/>
                <w:b/>
                <w:color w:val="1B4167"/>
                <w:lang w:val="ro-RO"/>
              </w:rPr>
              <w:lastRenderedPageBreak/>
              <w:t>documentații tehnico-economice</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42ED76D0" w14:textId="77777777">
              <w:trPr>
                <w:trHeight w:val="420"/>
                <w:jc w:val="center"/>
              </w:trPr>
              <w:tc>
                <w:tcPr>
                  <w:tcW w:w="0" w:type="auto"/>
                  <w:shd w:val="clear" w:color="auto" w:fill="DDDDDD"/>
                  <w:vAlign w:val="center"/>
                </w:tcPr>
                <w:p w14:paraId="274CA89E" w14:textId="77777777" w:rsidR="00EA543D" w:rsidRPr="009F2C56" w:rsidRDefault="00000000">
                  <w:pPr>
                    <w:keepNext/>
                    <w:jc w:val="center"/>
                    <w:rPr>
                      <w:lang w:val="ro-RO"/>
                    </w:rPr>
                  </w:pPr>
                  <w:r w:rsidRPr="009F2C56">
                    <w:rPr>
                      <w:rFonts w:ascii="Cambria" w:hAnsi="Cambria"/>
                      <w:lang w:val="ro-RO"/>
                    </w:rPr>
                    <w:lastRenderedPageBreak/>
                    <w:t> </w:t>
                  </w:r>
                </w:p>
              </w:tc>
            </w:tr>
          </w:tbl>
          <w:p w14:paraId="2AF3D2FE" w14:textId="77777777" w:rsidR="00EA543D" w:rsidRPr="009F2C56" w:rsidRDefault="00EA543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74D18DB0" w14:textId="77777777">
              <w:trPr>
                <w:trHeight w:val="420"/>
                <w:jc w:val="center"/>
              </w:trPr>
              <w:tc>
                <w:tcPr>
                  <w:tcW w:w="0" w:type="auto"/>
                  <w:shd w:val="clear" w:color="auto" w:fill="DDDDDD"/>
                  <w:vAlign w:val="center"/>
                </w:tcPr>
                <w:p w14:paraId="66F23469" w14:textId="77777777" w:rsidR="00EA543D" w:rsidRPr="009F2C56" w:rsidRDefault="00000000">
                  <w:pPr>
                    <w:keepNext/>
                    <w:jc w:val="center"/>
                    <w:rPr>
                      <w:lang w:val="ro-RO"/>
                    </w:rPr>
                  </w:pPr>
                  <w:r w:rsidRPr="009F2C56">
                    <w:rPr>
                      <w:rFonts w:ascii="Cambria" w:hAnsi="Cambria"/>
                      <w:lang w:val="ro-RO"/>
                    </w:rPr>
                    <w:t> </w:t>
                  </w:r>
                </w:p>
              </w:tc>
            </w:tr>
          </w:tbl>
          <w:p w14:paraId="26358835" w14:textId="77777777" w:rsidR="00EA543D" w:rsidRPr="009F2C56" w:rsidRDefault="00EA543D">
            <w:pPr>
              <w:rPr>
                <w:lang w:val="ro-RO"/>
              </w:rPr>
            </w:pPr>
          </w:p>
        </w:tc>
        <w:tc>
          <w:tcPr>
            <w:tcW w:w="0" w:type="auto"/>
            <w:vMerge w:val="restart"/>
          </w:tcPr>
          <w:p w14:paraId="6EB7290D" w14:textId="77777777" w:rsidR="00EA543D" w:rsidRPr="009F2C56" w:rsidRDefault="00EA543D">
            <w:pPr>
              <w:rPr>
                <w:lang w:val="ro-RO"/>
              </w:rPr>
            </w:pPr>
          </w:p>
        </w:tc>
      </w:tr>
      <w:tr w:rsidR="00EA543D" w:rsidRPr="009F2C56" w14:paraId="3AB5F52C" w14:textId="77777777">
        <w:tc>
          <w:tcPr>
            <w:tcW w:w="0" w:type="dxa"/>
            <w:vMerge/>
          </w:tcPr>
          <w:p w14:paraId="6270F55E" w14:textId="77777777" w:rsidR="00EA543D" w:rsidRPr="009F2C56" w:rsidRDefault="00EA543D">
            <w:pPr>
              <w:rPr>
                <w:lang w:val="ro-RO"/>
              </w:rPr>
            </w:pPr>
          </w:p>
        </w:tc>
        <w:tc>
          <w:tcPr>
            <w:tcW w:w="0" w:type="auto"/>
          </w:tcPr>
          <w:p w14:paraId="2281FFE6"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Metodologia de verificare:</w:t>
            </w:r>
          </w:p>
          <w:p w14:paraId="7042F1D8"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anexele la Studiul de fezabilitate/Memoriul justificativ/Cererea de finanțare privind viabilitatea economică a proiectului.</w:t>
            </w:r>
          </w:p>
          <w:p w14:paraId="5344DCC2" w14:textId="77777777" w:rsidR="00EA543D" w:rsidRPr="009F2C56" w:rsidRDefault="00000000" w:rsidP="009F2C56">
            <w:pPr>
              <w:spacing w:line="276" w:lineRule="auto"/>
              <w:ind w:firstLine="493"/>
              <w:jc w:val="both"/>
              <w:rPr>
                <w:lang w:val="ro-RO"/>
              </w:rPr>
            </w:pPr>
            <w:r w:rsidRPr="009F2C56">
              <w:rPr>
                <w:rFonts w:ascii="Cambria" w:hAnsi="Cambria"/>
                <w:lang w:val="ro-RO"/>
              </w:rPr>
              <w:t>Rezultatul din exploatare din Situațiile financiare (bilanțul - formularul 10, cont de profit și pierdere - formularul 20) precedent anului depunerii proiectului trebuie să fie pozitiv (inlcusiv 0) sau veniturile să fie cel puțin egale cu cheltuielile în cazul Persoanelor Fizice Autorizate, Întreprinderilor Individuale și Întreprinderilor Familiale, din Declarația privind veniturile realizate.</w:t>
            </w:r>
          </w:p>
          <w:p w14:paraId="13D5F0E5" w14:textId="77777777" w:rsidR="00EA543D" w:rsidRPr="009F2C56" w:rsidRDefault="00000000" w:rsidP="009F2C56">
            <w:pPr>
              <w:spacing w:line="276" w:lineRule="auto"/>
              <w:ind w:firstLine="493"/>
              <w:jc w:val="both"/>
              <w:rPr>
                <w:lang w:val="ro-RO"/>
              </w:rPr>
            </w:pPr>
            <w:r w:rsidRPr="009F2C56">
              <w:rPr>
                <w:rFonts w:ascii="Cambria" w:hAnsi="Cambria"/>
                <w:lang w:val="ro-RO"/>
              </w:rPr>
              <w:t>Nu se va lua în calcul anul înființării în care rezultatul poate fi negativ, situație în care condiția pentru verificarea rezultatului financiar se va considera îndeplinită.</w:t>
            </w:r>
          </w:p>
          <w:p w14:paraId="118742AF" w14:textId="77777777" w:rsidR="00EA543D" w:rsidRPr="009F2C56" w:rsidRDefault="00000000" w:rsidP="009F2C56">
            <w:pPr>
              <w:spacing w:line="276" w:lineRule="auto"/>
              <w:ind w:firstLine="493"/>
              <w:jc w:val="both"/>
              <w:rPr>
                <w:lang w:val="ro-RO"/>
              </w:rPr>
            </w:pPr>
            <w:r w:rsidRPr="009F2C56">
              <w:rPr>
                <w:rFonts w:ascii="Cambria" w:hAnsi="Cambria"/>
                <w:lang w:val="ro-RO"/>
              </w:rPr>
              <w:t>În cazul solicitanților care nu au desfășurat activitate anterior depunerii proiectului, se verifică dacă a fost atașată </w:t>
            </w:r>
            <w:r w:rsidRPr="009F2C56">
              <w:rPr>
                <w:rFonts w:ascii="Cambria Bold" w:hAnsi="Cambria Bold"/>
                <w:b/>
                <w:lang w:val="ro-RO"/>
              </w:rPr>
              <w:t>Declarația de inactivitate</w:t>
            </w:r>
            <w:r w:rsidRPr="009F2C56">
              <w:rPr>
                <w:rFonts w:ascii="Cambria" w:hAnsi="Cambria"/>
                <w:lang w:val="ro-RO"/>
              </w:rPr>
              <w:t>.</w:t>
            </w:r>
          </w:p>
          <w:p w14:paraId="0D15DD9D"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indicatorii economico-financiari din cadrul secțiunii economice din Studiul de fezabilitate/Memoriul justificativ să se încadreze în limitele menționate, începând cu anul în care se finalizează investiția și se obține/obțin producție/venituri conform tehnologiilor de producție.</w:t>
            </w:r>
          </w:p>
          <w:p w14:paraId="1AE37FB1" w14:textId="77777777" w:rsidR="00EA543D" w:rsidRPr="009F2C56" w:rsidRDefault="00000000" w:rsidP="009F2C56">
            <w:pPr>
              <w:spacing w:line="276" w:lineRule="auto"/>
              <w:ind w:firstLine="493"/>
              <w:jc w:val="both"/>
              <w:rPr>
                <w:lang w:val="ro-RO"/>
              </w:rPr>
            </w:pPr>
            <w:r w:rsidRPr="009F2C56">
              <w:rPr>
                <w:rFonts w:ascii="Cambria" w:hAnsi="Cambria"/>
                <w:lang w:val="ro-RO"/>
              </w:rPr>
              <w:t>Verificarea încadrării în indicatorii economico-financiari se va face în </w:t>
            </w:r>
            <w:r w:rsidRPr="009F2C56">
              <w:rPr>
                <w:rFonts w:ascii="Cambria Bold" w:hAnsi="Cambria Bold"/>
                <w:b/>
                <w:lang w:val="ro-RO"/>
              </w:rPr>
              <w:t>Matricea de evaluare a viabilității economice </w:t>
            </w:r>
            <w:r w:rsidRPr="009F2C56">
              <w:rPr>
                <w:rFonts w:ascii="Cambria" w:hAnsi="Cambria"/>
                <w:lang w:val="ro-RO"/>
              </w:rPr>
              <w:t>a proiectului pentru Anexa B (persoane juridice) și Anexa C (Persoanele Fizice Autorizate, Întreprinderile Individuale, Întreprinderile Familiale).</w:t>
            </w:r>
          </w:p>
          <w:p w14:paraId="24A670DC"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 xml:space="preserve">a) Matricea de evaluare a viabilității </w:t>
            </w:r>
            <w:r w:rsidRPr="009F2C56">
              <w:rPr>
                <w:rFonts w:ascii="Cambria Bold" w:hAnsi="Cambria Bold"/>
                <w:b/>
                <w:lang w:val="ro-RO"/>
              </w:rPr>
              <w:lastRenderedPageBreak/>
              <w:t>economice a proiectului pentru Anexele B (persoane juridice)</w:t>
            </w:r>
          </w:p>
          <w:p w14:paraId="20446D4F" w14:textId="77777777" w:rsidR="00EA543D" w:rsidRPr="009F2C56" w:rsidRDefault="00000000" w:rsidP="009F2C56">
            <w:pPr>
              <w:spacing w:line="276" w:lineRule="auto"/>
              <w:ind w:firstLine="493"/>
              <w:jc w:val="both"/>
              <w:rPr>
                <w:lang w:val="ro-RO"/>
              </w:rPr>
            </w:pPr>
            <w:r w:rsidRPr="009F2C56">
              <w:rPr>
                <w:rFonts w:ascii="Cambria" w:hAnsi="Cambria"/>
                <w:lang w:val="ro-RO"/>
              </w:rPr>
              <w:t>Verificrea indicatorilor economico-financiari constă în verificarea încadrării acestora în limitele menționate în coloana 3 a matricei. Limitele impuse se referă la următorii indicatori:</w:t>
            </w:r>
          </w:p>
          <w:p w14:paraId="7C222AD0" w14:textId="77777777" w:rsidR="00EA543D" w:rsidRPr="009F2C56" w:rsidRDefault="00000000" w:rsidP="009F2C56">
            <w:pPr>
              <w:spacing w:line="276" w:lineRule="auto"/>
              <w:ind w:firstLine="493"/>
              <w:jc w:val="both"/>
              <w:rPr>
                <w:lang w:val="ro-RO"/>
              </w:rPr>
            </w:pPr>
            <w:r w:rsidRPr="009F2C56">
              <w:rPr>
                <w:rFonts w:ascii="Cambria" w:hAnsi="Cambria"/>
                <w:lang w:val="ro-RO"/>
              </w:rPr>
              <w:t>- Rata rezultatului din exploatare;</w:t>
            </w:r>
          </w:p>
          <w:p w14:paraId="45D179D4" w14:textId="77777777" w:rsidR="00EA543D" w:rsidRPr="009F2C56" w:rsidRDefault="00000000" w:rsidP="009F2C56">
            <w:pPr>
              <w:spacing w:line="276" w:lineRule="auto"/>
              <w:ind w:firstLine="493"/>
              <w:jc w:val="both"/>
              <w:rPr>
                <w:lang w:val="ro-RO"/>
              </w:rPr>
            </w:pPr>
            <w:r w:rsidRPr="009F2C56">
              <w:rPr>
                <w:rFonts w:ascii="Cambria" w:hAnsi="Cambria"/>
                <w:lang w:val="ro-RO"/>
              </w:rPr>
              <w:t>- Durata de recuperare a investiției;</w:t>
            </w:r>
          </w:p>
          <w:p w14:paraId="103B950F" w14:textId="77777777" w:rsidR="00EA543D" w:rsidRPr="009F2C56" w:rsidRDefault="00000000" w:rsidP="009F2C56">
            <w:pPr>
              <w:spacing w:line="276" w:lineRule="auto"/>
              <w:ind w:firstLine="493"/>
              <w:jc w:val="both"/>
              <w:rPr>
                <w:lang w:val="ro-RO"/>
              </w:rPr>
            </w:pPr>
            <w:r w:rsidRPr="009F2C56">
              <w:rPr>
                <w:rFonts w:ascii="Cambria" w:hAnsi="Cambria"/>
                <w:lang w:val="ro-RO"/>
              </w:rPr>
              <w:t>- Rata rentabilității capitalului investit;</w:t>
            </w:r>
          </w:p>
          <w:p w14:paraId="58D20829" w14:textId="77777777" w:rsidR="00EA543D" w:rsidRPr="009F2C56" w:rsidRDefault="00000000" w:rsidP="009F2C56">
            <w:pPr>
              <w:spacing w:line="276" w:lineRule="auto"/>
              <w:ind w:firstLine="493"/>
              <w:jc w:val="both"/>
              <w:rPr>
                <w:lang w:val="ro-RO"/>
              </w:rPr>
            </w:pPr>
            <w:r w:rsidRPr="009F2C56">
              <w:rPr>
                <w:rFonts w:ascii="Cambria" w:hAnsi="Cambria"/>
                <w:lang w:val="ro-RO"/>
              </w:rPr>
              <w:t>- Rata acoperirii prin fluxul de numerar;</w:t>
            </w:r>
          </w:p>
          <w:p w14:paraId="0C8FF114" w14:textId="77777777" w:rsidR="00EA543D" w:rsidRPr="009F2C56" w:rsidRDefault="00000000" w:rsidP="009F2C56">
            <w:pPr>
              <w:spacing w:line="276" w:lineRule="auto"/>
              <w:ind w:firstLine="493"/>
              <w:jc w:val="both"/>
              <w:rPr>
                <w:lang w:val="ro-RO"/>
              </w:rPr>
            </w:pPr>
            <w:r w:rsidRPr="009F2C56">
              <w:rPr>
                <w:rFonts w:ascii="Cambria" w:hAnsi="Cambria"/>
                <w:lang w:val="ro-RO"/>
              </w:rPr>
              <w:t>- Valoarea actualizată netă (VAN);</w:t>
            </w:r>
          </w:p>
          <w:p w14:paraId="09203A20" w14:textId="77777777" w:rsidR="00EA543D" w:rsidRPr="009F2C56" w:rsidRDefault="00000000" w:rsidP="009F2C56">
            <w:pPr>
              <w:spacing w:line="276" w:lineRule="auto"/>
              <w:ind w:firstLine="493"/>
              <w:jc w:val="both"/>
              <w:rPr>
                <w:lang w:val="ro-RO"/>
              </w:rPr>
            </w:pPr>
            <w:r w:rsidRPr="009F2C56">
              <w:rPr>
                <w:rFonts w:ascii="Cambria" w:hAnsi="Cambria"/>
                <w:lang w:val="ro-RO"/>
              </w:rPr>
              <w:t>- Disponibilul de numerar curent.</w:t>
            </w:r>
          </w:p>
          <w:p w14:paraId="34629765" w14:textId="77777777" w:rsidR="00EA543D" w:rsidRPr="009F2C56" w:rsidRDefault="00000000" w:rsidP="009F2C56">
            <w:pPr>
              <w:spacing w:line="276" w:lineRule="auto"/>
              <w:ind w:firstLine="493"/>
              <w:jc w:val="both"/>
              <w:rPr>
                <w:lang w:val="ro-RO"/>
              </w:rPr>
            </w:pPr>
            <w:r w:rsidRPr="009F2C56">
              <w:rPr>
                <w:rFonts w:ascii="Cambria" w:hAnsi="Cambria"/>
                <w:lang w:val="ro-RO"/>
              </w:rPr>
              <w:t>Acei indicatori pentru care nu sunt stabilite limite maxime sau minime de variație au mențiunea "N/A".</w:t>
            </w:r>
          </w:p>
          <w:p w14:paraId="4556D941" w14:textId="77777777" w:rsidR="00EA543D" w:rsidRPr="009F2C56" w:rsidRDefault="00000000" w:rsidP="009F2C56">
            <w:pPr>
              <w:spacing w:line="276" w:lineRule="auto"/>
              <w:ind w:firstLine="493"/>
              <w:jc w:val="both"/>
              <w:rPr>
                <w:lang w:val="ro-RO"/>
              </w:rPr>
            </w:pPr>
            <w:r w:rsidRPr="009F2C56">
              <w:rPr>
                <w:rFonts w:ascii="Cambria" w:hAnsi="Cambria"/>
                <w:lang w:val="ro-RO"/>
              </w:rPr>
              <w:t>Respectarea încadrării indicatorilor în limitele admisibile prin program se face în mod automat în coloana 11 a Matricei de verificare prin aparația mesajului "Respectă criteriul" pentru fiecare din indicatorii menționați mai sus. Proiectul respectă criteriul de viabilitate economică dacă, pentru perioada de proiecție cuprinsă între anul 2 și anul 5 (de la finalizarea investiției și darea acesteia în exploatare) - coloanele 6 - 9 din matrice - toți indicatorii pentru care s-au stabilit limite în coloana 3 se încadrează în limitele admisibile, respectiv dacă pentru toți acești indicatori în coloana 11 apare mesajul "Respectă criteriul".</w:t>
            </w:r>
          </w:p>
          <w:p w14:paraId="2FD96B1B" w14:textId="77777777" w:rsidR="00EA543D" w:rsidRPr="009F2C56" w:rsidRDefault="00000000" w:rsidP="009F2C56">
            <w:pPr>
              <w:spacing w:line="276" w:lineRule="auto"/>
              <w:ind w:firstLine="493"/>
              <w:jc w:val="both"/>
              <w:rPr>
                <w:lang w:val="ro-RO"/>
              </w:rPr>
            </w:pPr>
            <w:r w:rsidRPr="009F2C56">
              <w:rPr>
                <w:rFonts w:ascii="Cambria" w:hAnsi="Cambria"/>
                <w:lang w:val="ro-RO"/>
              </w:rPr>
              <w:t>Dacă indicatorii se încadrează în limitele menționate și rezultatul operațional din bilanț este pozitiv, expertul bifează caseta DA corespunzătoare acestui criteriu de eligibilitate.</w:t>
            </w:r>
          </w:p>
          <w:p w14:paraId="42EEB224"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 xml:space="preserve">b) Matricea de evaluare a viabilității economice a proiectului pentru Anexa C (Persoane Fizice Autorizate, Întreprinderi </w:t>
            </w:r>
            <w:r w:rsidRPr="009F2C56">
              <w:rPr>
                <w:rFonts w:ascii="Cambria Bold" w:hAnsi="Cambria Bold"/>
                <w:b/>
                <w:lang w:val="ro-RO"/>
              </w:rPr>
              <w:lastRenderedPageBreak/>
              <w:t>Individuale, Întreprinderi Familiale)</w:t>
            </w:r>
          </w:p>
          <w:p w14:paraId="5A34E5EB" w14:textId="77777777" w:rsidR="00EA543D" w:rsidRPr="009F2C56" w:rsidRDefault="00000000" w:rsidP="009F2C56">
            <w:pPr>
              <w:spacing w:line="276" w:lineRule="auto"/>
              <w:ind w:firstLine="493"/>
              <w:jc w:val="both"/>
              <w:rPr>
                <w:lang w:val="ro-RO"/>
              </w:rPr>
            </w:pPr>
            <w:r w:rsidRPr="009F2C56">
              <w:rPr>
                <w:rFonts w:ascii="Cambria" w:hAnsi="Cambria"/>
                <w:lang w:val="ro-RO"/>
              </w:rPr>
              <w:t>Verificarea indicatorilor economico-financiari constă în verificarea încadrării acestora în limitele menționate în coloana 3 a matricei de verificare.</w:t>
            </w:r>
          </w:p>
          <w:p w14:paraId="3A655637" w14:textId="77777777" w:rsidR="00EA543D" w:rsidRPr="009F2C56" w:rsidRDefault="00000000" w:rsidP="009F2C56">
            <w:pPr>
              <w:spacing w:line="276" w:lineRule="auto"/>
              <w:ind w:firstLine="493"/>
              <w:jc w:val="both"/>
              <w:rPr>
                <w:lang w:val="ro-RO"/>
              </w:rPr>
            </w:pPr>
            <w:r w:rsidRPr="009F2C56">
              <w:rPr>
                <w:rFonts w:ascii="Cambria" w:hAnsi="Cambria"/>
                <w:lang w:val="ro-RO"/>
              </w:rPr>
              <w:t>Limitele impuse se referă la următorii indicatori:</w:t>
            </w:r>
          </w:p>
          <w:p w14:paraId="5CA960C2" w14:textId="77777777" w:rsidR="00EA543D" w:rsidRPr="009F2C56" w:rsidRDefault="00000000" w:rsidP="009F2C56">
            <w:pPr>
              <w:pStyle w:val="ListParagraph"/>
              <w:numPr>
                <w:ilvl w:val="0"/>
                <w:numId w:val="1"/>
              </w:numPr>
              <w:spacing w:line="276" w:lineRule="auto"/>
              <w:jc w:val="both"/>
              <w:rPr>
                <w:lang w:val="ro-RO"/>
              </w:rPr>
            </w:pPr>
            <w:r w:rsidRPr="009F2C56">
              <w:rPr>
                <w:rFonts w:ascii="Cambria" w:hAnsi="Cambria"/>
                <w:lang w:val="ro-RO"/>
              </w:rPr>
              <w:t>Durata de recuperare a investiției;</w:t>
            </w:r>
          </w:p>
          <w:p w14:paraId="68F1D814" w14:textId="77777777" w:rsidR="00EA543D" w:rsidRPr="009F2C56" w:rsidRDefault="00000000" w:rsidP="009F2C56">
            <w:pPr>
              <w:pStyle w:val="ListParagraph"/>
              <w:numPr>
                <w:ilvl w:val="0"/>
                <w:numId w:val="1"/>
              </w:numPr>
              <w:spacing w:line="276" w:lineRule="auto"/>
              <w:jc w:val="both"/>
              <w:rPr>
                <w:lang w:val="ro-RO"/>
              </w:rPr>
            </w:pPr>
            <w:r w:rsidRPr="009F2C56">
              <w:rPr>
                <w:rFonts w:ascii="Cambria" w:hAnsi="Cambria"/>
                <w:lang w:val="ro-RO"/>
              </w:rPr>
              <w:t>Rata acoperirii prin fluxul de numerar;</w:t>
            </w:r>
          </w:p>
          <w:p w14:paraId="20FB5CCC" w14:textId="77777777" w:rsidR="00EA543D" w:rsidRPr="009F2C56" w:rsidRDefault="00000000" w:rsidP="009F2C56">
            <w:pPr>
              <w:pStyle w:val="ListParagraph"/>
              <w:numPr>
                <w:ilvl w:val="0"/>
                <w:numId w:val="1"/>
              </w:numPr>
              <w:spacing w:line="276" w:lineRule="auto"/>
              <w:jc w:val="both"/>
              <w:rPr>
                <w:lang w:val="ro-RO"/>
              </w:rPr>
            </w:pPr>
            <w:r w:rsidRPr="009F2C56">
              <w:rPr>
                <w:rFonts w:ascii="Cambria" w:hAnsi="Cambria"/>
                <w:lang w:val="ro-RO"/>
              </w:rPr>
              <w:t>Valoarea actualizată netă (VAN);</w:t>
            </w:r>
          </w:p>
          <w:p w14:paraId="6623B64E" w14:textId="77777777" w:rsidR="00EA543D" w:rsidRPr="009F2C56" w:rsidRDefault="00000000" w:rsidP="009F2C56">
            <w:pPr>
              <w:pStyle w:val="ListParagraph"/>
              <w:numPr>
                <w:ilvl w:val="0"/>
                <w:numId w:val="1"/>
              </w:numPr>
              <w:spacing w:line="276" w:lineRule="auto"/>
              <w:jc w:val="both"/>
              <w:rPr>
                <w:lang w:val="ro-RO"/>
              </w:rPr>
            </w:pPr>
            <w:r w:rsidRPr="009F2C56">
              <w:rPr>
                <w:rFonts w:ascii="Cambria" w:hAnsi="Cambria"/>
                <w:lang w:val="ro-RO"/>
              </w:rPr>
              <w:t>Disponibil de numerar la sfârșitul perioadei.</w:t>
            </w:r>
          </w:p>
          <w:p w14:paraId="0315B105" w14:textId="77777777" w:rsidR="00EA543D" w:rsidRPr="009F2C56" w:rsidRDefault="00000000" w:rsidP="009F2C56">
            <w:pPr>
              <w:spacing w:line="276" w:lineRule="auto"/>
              <w:ind w:firstLine="493"/>
              <w:jc w:val="both"/>
              <w:rPr>
                <w:lang w:val="ro-RO"/>
              </w:rPr>
            </w:pPr>
            <w:r w:rsidRPr="009F2C56">
              <w:rPr>
                <w:rFonts w:ascii="Cambria" w:hAnsi="Cambria"/>
                <w:lang w:val="ro-RO"/>
              </w:rPr>
              <w:t>Acei indicatori pentru care nu sunt stabilite limite maxime sau minime de variație au mențiunea "N/A".</w:t>
            </w:r>
          </w:p>
          <w:p w14:paraId="7234C8C2" w14:textId="77777777" w:rsidR="00EA543D" w:rsidRPr="009F2C56" w:rsidRDefault="00000000" w:rsidP="009F2C56">
            <w:pPr>
              <w:spacing w:line="276" w:lineRule="auto"/>
              <w:ind w:firstLine="493"/>
              <w:jc w:val="both"/>
              <w:rPr>
                <w:lang w:val="ro-RO"/>
              </w:rPr>
            </w:pPr>
            <w:r w:rsidRPr="009F2C56">
              <w:rPr>
                <w:rFonts w:ascii="Cambria" w:hAnsi="Cambria"/>
                <w:lang w:val="ro-RO"/>
              </w:rPr>
              <w:t>Respectarea încadrării indicatorilor în limitele admisibile prin program se face în mod autormat în coloana 11 a Matricei de verificare prin apariția mesajului "Respectă criteriul" pentru fiecare din indicatorii menționați mai sus. Proiectul respectă criteriul de viabilitate economică dacă, pentru perioada de proiecție cuprinsă între anul 2 și anul 5 (de la finalizarea investiției și darea acesteia în exploatare) - coloanele 6 - 9 din matrice - toți indicatorii pentru care s-au stabilit limite în coloana 3 se încadrează în limitele admisibile, respectiv dacă pentru toți acești indicatori în coloana 11 apare mesajul "Respectă criteriul".</w:t>
            </w:r>
          </w:p>
          <w:p w14:paraId="6E06A04E" w14:textId="77777777" w:rsidR="00EA543D" w:rsidRPr="009F2C56" w:rsidRDefault="00000000" w:rsidP="009F2C56">
            <w:pPr>
              <w:spacing w:line="276" w:lineRule="auto"/>
              <w:ind w:firstLine="493"/>
              <w:jc w:val="both"/>
              <w:rPr>
                <w:lang w:val="ro-RO"/>
              </w:rPr>
            </w:pPr>
            <w:r w:rsidRPr="009F2C56">
              <w:rPr>
                <w:rFonts w:ascii="Cambria" w:hAnsi="Cambria"/>
                <w:lang w:val="ro-RO"/>
              </w:rPr>
              <w:t>La analiza acestui punct se va verifica dacă solicitantul a utilizat date nesustenabile la calculul indicatorilor economico-financiari, de exemplu: folosirea unor prețuri nejustificate, producții obținute nerealiste etc., informații verificate cu alte date din proiectele evaluate la nivel GAL.</w:t>
            </w:r>
          </w:p>
          <w:p w14:paraId="0F40BB69"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Totodată se verifică dacă există neconcordanțe între cheltuielile propuse în </w:t>
            </w:r>
            <w:r w:rsidRPr="009F2C56">
              <w:rPr>
                <w:rFonts w:ascii="Cambria" w:hAnsi="Cambria"/>
                <w:lang w:val="ro-RO"/>
              </w:rPr>
              <w:lastRenderedPageBreak/>
              <w:t>SF/MJ în raport cu nevoile reale ale investiției, de exemplu: spații propuse supradimensionate comparativ cu numărul și dimensiunea utilajelor, achiziții nejustificate în fluxul tehnologic al proiectului (utilaje și echipamente nejustificate din punct de vedere al capacităților și sortimentelor propuse prin proiect, panouri fotovoltaice nejustificate în derularea activității propuse prin proiect etc.</w:t>
            </w:r>
          </w:p>
          <w:p w14:paraId="4162745A" w14:textId="77777777" w:rsidR="00EA543D" w:rsidRPr="009F2C56" w:rsidRDefault="00000000" w:rsidP="009F2C56">
            <w:pPr>
              <w:spacing w:line="276" w:lineRule="auto"/>
              <w:ind w:firstLine="493"/>
              <w:jc w:val="both"/>
              <w:rPr>
                <w:lang w:val="ro-RO"/>
              </w:rPr>
            </w:pPr>
            <w:r w:rsidRPr="009F2C56">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791665ED"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6B512F01"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Cererea de finanțare;</w:t>
            </w:r>
          </w:p>
          <w:p w14:paraId="24852796"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1.a)</w:t>
            </w:r>
            <w:r w:rsidRPr="009F2C56">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234C6076"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1.b)</w:t>
            </w:r>
            <w:r w:rsidRPr="009F2C56">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p>
          <w:p w14:paraId="441D66D5" w14:textId="77777777" w:rsidR="00EA543D" w:rsidRPr="009F2C56" w:rsidRDefault="00000000" w:rsidP="009F2C56">
            <w:pPr>
              <w:spacing w:line="276" w:lineRule="auto"/>
              <w:ind w:firstLine="493"/>
              <w:jc w:val="both"/>
              <w:rPr>
                <w:lang w:val="ro-RO"/>
              </w:rPr>
            </w:pPr>
            <w:r w:rsidRPr="009F2C56">
              <w:rPr>
                <w:rFonts w:ascii="Cambria" w:hAnsi="Cambria"/>
                <w:lang w:val="ro-RO"/>
              </w:rPr>
              <w:t>Doc. 1.c) - Memoriu justificativ - doar pentru proiectele cu construcții - montaj care nu necesită Autorizație de construcție (pot include și dotări și echipamente fără montaj);</w:t>
            </w:r>
          </w:p>
          <w:p w14:paraId="36FEDCA9" w14:textId="77777777" w:rsidR="00EA543D" w:rsidRPr="009F2C56" w:rsidRDefault="00000000" w:rsidP="009F2C56">
            <w:pPr>
              <w:spacing w:line="276" w:lineRule="auto"/>
              <w:ind w:firstLine="493"/>
              <w:jc w:val="both"/>
              <w:rPr>
                <w:lang w:val="ro-RO"/>
              </w:rPr>
            </w:pPr>
            <w:r w:rsidRPr="009F2C56">
              <w:rPr>
                <w:rFonts w:ascii="Cambria" w:hAnsi="Cambria"/>
                <w:lang w:val="ro-RO"/>
              </w:rPr>
              <w:t>Doc. 1.e) - Anexa C - pentru solicitanții cu statut juridic P.F.A., Î.I sau Î.F.;</w:t>
            </w:r>
          </w:p>
          <w:p w14:paraId="6A640CB8" w14:textId="77777777" w:rsidR="00EA543D" w:rsidRPr="009F2C56" w:rsidRDefault="00000000" w:rsidP="009F2C56">
            <w:pPr>
              <w:spacing w:line="276" w:lineRule="auto"/>
              <w:ind w:firstLine="493"/>
              <w:jc w:val="both"/>
              <w:rPr>
                <w:lang w:val="ro-RO"/>
              </w:rPr>
            </w:pPr>
            <w:r w:rsidRPr="009F2C56">
              <w:rPr>
                <w:rFonts w:ascii="Cambria" w:hAnsi="Cambria"/>
                <w:lang w:val="ro-RO"/>
              </w:rPr>
              <w:t>Doc. 1.f) - Anexa B - pentru celelalte categorii de statut juridic</w:t>
            </w:r>
          </w:p>
          <w:p w14:paraId="1B48DA12" w14:textId="77777777" w:rsidR="00EA543D" w:rsidRPr="009F2C56" w:rsidRDefault="00000000" w:rsidP="009F2C56">
            <w:pPr>
              <w:spacing w:line="276" w:lineRule="auto"/>
              <w:ind w:firstLine="493"/>
              <w:jc w:val="both"/>
              <w:rPr>
                <w:lang w:val="ro-RO"/>
              </w:rPr>
            </w:pPr>
            <w:r w:rsidRPr="009F2C56">
              <w:rPr>
                <w:rFonts w:ascii="Cambria" w:hAnsi="Cambria"/>
                <w:lang w:val="ro-RO"/>
              </w:rPr>
              <w:lastRenderedPageBreak/>
              <w:t>Doc. 19 - Alte documente justificative - Declarația privind venituri realizate înregistrată la ANAF - pentru solicitanții cu statut juridic P.F.A., Î.I sau Î.F.;</w:t>
            </w:r>
          </w:p>
          <w:p w14:paraId="54E2953E" w14:textId="77777777" w:rsidR="00EA543D" w:rsidRPr="009F2C56" w:rsidRDefault="00000000" w:rsidP="009F2C56">
            <w:pPr>
              <w:spacing w:line="276" w:lineRule="auto"/>
              <w:ind w:firstLine="493"/>
              <w:jc w:val="both"/>
              <w:rPr>
                <w:lang w:val="ro-RO"/>
              </w:rPr>
            </w:pPr>
            <w:r w:rsidRPr="009F2C56">
              <w:rPr>
                <w:rFonts w:ascii="Cambria" w:hAnsi="Cambria"/>
                <w:lang w:val="ro-RO"/>
              </w:rPr>
              <w:t>Doc. 19 - Alte documente justificative - Situațiile financiare (bilanțul - formularul 10, cont de profit și pierdere - formularul 20) înregistrate la ANAF - pentru celelalte categorii de statut juridic;</w:t>
            </w:r>
          </w:p>
          <w:p w14:paraId="138447EA" w14:textId="77777777" w:rsidR="00EA543D" w:rsidRPr="009F2C56" w:rsidRDefault="00000000" w:rsidP="009F2C56">
            <w:pPr>
              <w:spacing w:line="276" w:lineRule="auto"/>
              <w:ind w:firstLine="493"/>
              <w:jc w:val="both"/>
              <w:rPr>
                <w:lang w:val="ro-RO"/>
              </w:rPr>
            </w:pPr>
            <w:r w:rsidRPr="009F2C56">
              <w:rPr>
                <w:rFonts w:ascii="Cambria" w:hAnsi="Cambria"/>
                <w:lang w:val="ro-RO"/>
              </w:rPr>
              <w:t>Doc. 19 - Alte documente justificative - Declarația de inactivitate (dacă este cazul)</w:t>
            </w:r>
          </w:p>
        </w:tc>
        <w:tc>
          <w:tcPr>
            <w:tcW w:w="0" w:type="dxa"/>
            <w:vMerge/>
          </w:tcPr>
          <w:p w14:paraId="54C78E0F" w14:textId="77777777" w:rsidR="00EA543D" w:rsidRPr="009F2C56" w:rsidRDefault="00EA543D">
            <w:pPr>
              <w:rPr>
                <w:lang w:val="ro-RO"/>
              </w:rPr>
            </w:pPr>
          </w:p>
        </w:tc>
        <w:tc>
          <w:tcPr>
            <w:tcW w:w="0" w:type="dxa"/>
            <w:vMerge/>
          </w:tcPr>
          <w:p w14:paraId="06A1BC2E" w14:textId="77777777" w:rsidR="00EA543D" w:rsidRPr="009F2C56" w:rsidRDefault="00EA543D">
            <w:pPr>
              <w:rPr>
                <w:lang w:val="ro-RO"/>
              </w:rPr>
            </w:pPr>
          </w:p>
        </w:tc>
        <w:tc>
          <w:tcPr>
            <w:tcW w:w="0" w:type="dxa"/>
            <w:vMerge/>
          </w:tcPr>
          <w:p w14:paraId="05BCE551" w14:textId="77777777" w:rsidR="00EA543D" w:rsidRPr="009F2C56" w:rsidRDefault="00EA543D">
            <w:pPr>
              <w:rPr>
                <w:lang w:val="ro-RO"/>
              </w:rPr>
            </w:pPr>
          </w:p>
        </w:tc>
      </w:tr>
      <w:tr w:rsidR="00EA543D" w:rsidRPr="009F2C56" w14:paraId="16807D58" w14:textId="77777777">
        <w:trPr>
          <w:trHeight w:val="540"/>
        </w:trPr>
        <w:tc>
          <w:tcPr>
            <w:tcW w:w="0" w:type="auto"/>
            <w:vMerge w:val="restart"/>
            <w:vAlign w:val="center"/>
          </w:tcPr>
          <w:p w14:paraId="718B5AEB" w14:textId="77777777" w:rsidR="00EA543D" w:rsidRPr="009F2C56" w:rsidRDefault="00000000">
            <w:pPr>
              <w:rPr>
                <w:lang w:val="ro-RO"/>
              </w:rPr>
            </w:pPr>
            <w:r w:rsidRPr="009F2C56">
              <w:rPr>
                <w:rFonts w:ascii="Cambria Bold" w:hAnsi="Cambria Bold"/>
                <w:b/>
                <w:color w:val="1B4167"/>
                <w:lang w:val="ro-RO"/>
              </w:rPr>
              <w:lastRenderedPageBreak/>
              <w:t>EG 7L</w:t>
            </w:r>
          </w:p>
        </w:tc>
        <w:tc>
          <w:tcPr>
            <w:tcW w:w="0" w:type="auto"/>
            <w:vAlign w:val="center"/>
          </w:tcPr>
          <w:p w14:paraId="0A2BE395" w14:textId="77777777" w:rsidR="00EA543D" w:rsidRPr="009F2C56" w:rsidRDefault="00000000" w:rsidP="009F2C56">
            <w:pPr>
              <w:jc w:val="both"/>
              <w:rPr>
                <w:lang w:val="ro-RO"/>
              </w:rPr>
            </w:pPr>
            <w:r w:rsidRPr="009F2C56">
              <w:rPr>
                <w:rFonts w:ascii="Cambria Bold" w:hAnsi="Cambria Bold"/>
                <w:b/>
                <w:color w:val="1B4167"/>
                <w:lang w:val="ro-RO"/>
              </w:rPr>
              <w:t>Investiția trebuie să se încadreze în cel puțin unul din tipurile de sprijin prevăzute prin Fișa Intervenției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6B6F40E8" w14:textId="77777777">
              <w:trPr>
                <w:trHeight w:val="420"/>
                <w:jc w:val="center"/>
              </w:trPr>
              <w:tc>
                <w:tcPr>
                  <w:tcW w:w="0" w:type="auto"/>
                  <w:shd w:val="clear" w:color="auto" w:fill="DDDDDD"/>
                  <w:vAlign w:val="center"/>
                </w:tcPr>
                <w:p w14:paraId="50C6887F" w14:textId="77777777" w:rsidR="00EA543D" w:rsidRPr="009F2C56" w:rsidRDefault="00000000">
                  <w:pPr>
                    <w:keepNext/>
                    <w:jc w:val="center"/>
                    <w:rPr>
                      <w:lang w:val="ro-RO"/>
                    </w:rPr>
                  </w:pPr>
                  <w:r w:rsidRPr="009F2C56">
                    <w:rPr>
                      <w:rFonts w:ascii="Cambria" w:hAnsi="Cambria"/>
                      <w:lang w:val="ro-RO"/>
                    </w:rPr>
                    <w:t> </w:t>
                  </w:r>
                </w:p>
              </w:tc>
            </w:tr>
          </w:tbl>
          <w:p w14:paraId="2619FD24" w14:textId="77777777" w:rsidR="00EA543D" w:rsidRPr="009F2C56" w:rsidRDefault="00EA543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0323F4D3" w14:textId="77777777">
              <w:trPr>
                <w:trHeight w:val="420"/>
                <w:jc w:val="center"/>
              </w:trPr>
              <w:tc>
                <w:tcPr>
                  <w:tcW w:w="0" w:type="auto"/>
                  <w:shd w:val="clear" w:color="auto" w:fill="DDDDDD"/>
                  <w:vAlign w:val="center"/>
                </w:tcPr>
                <w:p w14:paraId="4E112778" w14:textId="77777777" w:rsidR="00EA543D" w:rsidRPr="009F2C56" w:rsidRDefault="00000000">
                  <w:pPr>
                    <w:keepNext/>
                    <w:jc w:val="center"/>
                    <w:rPr>
                      <w:lang w:val="ro-RO"/>
                    </w:rPr>
                  </w:pPr>
                  <w:r w:rsidRPr="009F2C56">
                    <w:rPr>
                      <w:rFonts w:ascii="Cambria" w:hAnsi="Cambria"/>
                      <w:lang w:val="ro-RO"/>
                    </w:rPr>
                    <w:t> </w:t>
                  </w:r>
                </w:p>
              </w:tc>
            </w:tr>
          </w:tbl>
          <w:p w14:paraId="1573E80B" w14:textId="77777777" w:rsidR="00EA543D" w:rsidRPr="009F2C56" w:rsidRDefault="00EA543D">
            <w:pPr>
              <w:rPr>
                <w:lang w:val="ro-RO"/>
              </w:rPr>
            </w:pPr>
          </w:p>
        </w:tc>
        <w:tc>
          <w:tcPr>
            <w:tcW w:w="0" w:type="auto"/>
            <w:vMerge w:val="restart"/>
          </w:tcPr>
          <w:p w14:paraId="1A99B9FA" w14:textId="77777777" w:rsidR="00EA543D" w:rsidRPr="009F2C56" w:rsidRDefault="00EA543D">
            <w:pPr>
              <w:rPr>
                <w:lang w:val="ro-RO"/>
              </w:rPr>
            </w:pPr>
          </w:p>
        </w:tc>
      </w:tr>
      <w:tr w:rsidR="00EA543D" w:rsidRPr="009F2C56" w14:paraId="39FD5144" w14:textId="77777777">
        <w:tc>
          <w:tcPr>
            <w:tcW w:w="0" w:type="dxa"/>
            <w:vMerge/>
          </w:tcPr>
          <w:p w14:paraId="5A55646C" w14:textId="77777777" w:rsidR="00EA543D" w:rsidRPr="009F2C56" w:rsidRDefault="00EA543D">
            <w:pPr>
              <w:rPr>
                <w:lang w:val="ro-RO"/>
              </w:rPr>
            </w:pPr>
          </w:p>
        </w:tc>
        <w:tc>
          <w:tcPr>
            <w:tcW w:w="0" w:type="auto"/>
          </w:tcPr>
          <w:p w14:paraId="18FA59B4"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Metodologia de verificare:</w:t>
            </w:r>
          </w:p>
          <w:p w14:paraId="57501965" w14:textId="77777777" w:rsidR="00EA543D" w:rsidRPr="009F2C56" w:rsidRDefault="00000000" w:rsidP="009F2C56">
            <w:pPr>
              <w:spacing w:line="276" w:lineRule="auto"/>
              <w:ind w:firstLine="493"/>
              <w:jc w:val="both"/>
              <w:rPr>
                <w:lang w:val="ro-RO"/>
              </w:rPr>
            </w:pPr>
            <w:r w:rsidRPr="009F2C56">
              <w:rPr>
                <w:rFonts w:ascii="Cambria" w:hAnsi="Cambria"/>
                <w:lang w:val="ro-RO"/>
              </w:rPr>
              <w:t>Expertul verifică în Cererea de finanțare/Studiul de fezabilitate/Memoriul justificativ informațiile prezentate în ceea ce privește activitatea propusă spre finanțare.</w:t>
            </w:r>
          </w:p>
          <w:p w14:paraId="36EB0AB6" w14:textId="77777777" w:rsidR="00EA543D" w:rsidRPr="009F2C56" w:rsidRDefault="00000000" w:rsidP="009F2C56">
            <w:pPr>
              <w:spacing w:line="276" w:lineRule="auto"/>
              <w:ind w:firstLine="493"/>
              <w:jc w:val="both"/>
              <w:rPr>
                <w:lang w:val="ro-RO"/>
              </w:rPr>
            </w:pPr>
            <w:r w:rsidRPr="009F2C56">
              <w:rPr>
                <w:rFonts w:ascii="Cambria" w:hAnsi="Cambria"/>
                <w:lang w:val="ro-RO"/>
              </w:rPr>
              <w:t>Astfel, cod CAEN aferent activității propuse spre finanțare trebuie să se regăsească în </w:t>
            </w:r>
            <w:r w:rsidRPr="009F2C56">
              <w:rPr>
                <w:rFonts w:ascii="Cambria Italic" w:hAnsi="Cambria Italic"/>
                <w:i/>
                <w:lang w:val="ro-RO"/>
              </w:rPr>
              <w:t>Anexa 13 - Lista codurilor CAEN eligibile pentru finanțare</w:t>
            </w:r>
            <w:r w:rsidRPr="009F2C56">
              <w:rPr>
                <w:rFonts w:ascii="Cambria" w:hAnsi="Cambria"/>
                <w:lang w:val="ro-RO"/>
              </w:rPr>
              <w:t>.</w:t>
            </w:r>
          </w:p>
          <w:p w14:paraId="7206CBD8" w14:textId="77777777" w:rsidR="00EA543D" w:rsidRPr="009F2C56" w:rsidRDefault="00000000" w:rsidP="009F2C56">
            <w:pPr>
              <w:spacing w:line="276" w:lineRule="auto"/>
              <w:ind w:firstLine="493"/>
              <w:jc w:val="both"/>
              <w:rPr>
                <w:lang w:val="ro-RO"/>
              </w:rPr>
            </w:pPr>
            <w:r w:rsidRPr="009F2C56">
              <w:rPr>
                <w:rFonts w:ascii="Cambria" w:hAnsi="Cambria"/>
                <w:lang w:val="ro-RO"/>
              </w:rPr>
              <w:t>De asemenea, expertul verifică dacă proiectul respectă prevederile Capitolului </w:t>
            </w:r>
            <w:r w:rsidRPr="009F2C56">
              <w:rPr>
                <w:rFonts w:ascii="Cambria Italic" w:hAnsi="Cambria Italic"/>
                <w:i/>
                <w:lang w:val="ro-RO"/>
              </w:rPr>
              <w:t>Tipuri de investiții/servicii și cheltuieli eligibile</w:t>
            </w:r>
            <w:r w:rsidRPr="009F2C56">
              <w:rPr>
                <w:rFonts w:ascii="Cambria" w:hAnsi="Cambria"/>
                <w:lang w:val="ro-RO"/>
              </w:rPr>
              <w:t> din prezentul ghid în ceea ce privește tipul de investiții/servicii și cheltuieli propuse prin intermediul proiectului.</w:t>
            </w:r>
          </w:p>
          <w:p w14:paraId="09C7149C"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Totodată se verifică documentele doveditoare autorizării funcționării obiectivelor existente și funcționale conform legislației naționale: DSP, DSVSA, Autorității compente de mediu (autorizațiile de funcționare/Notificare de constatare a conformității cu legislația sanitară emisă pentru unitățile care se autorizează/avizează conform legislației în vigoare, care vor face obiectul modernizării prin proiect, după cum </w:t>
            </w:r>
            <w:r w:rsidRPr="009F2C56">
              <w:rPr>
                <w:rFonts w:ascii="Cambria" w:hAnsi="Cambria"/>
                <w:lang w:val="ro-RO"/>
              </w:rPr>
              <w:lastRenderedPageBreak/>
              <w:t>urmează:</w:t>
            </w:r>
          </w:p>
          <w:p w14:paraId="356E50F5" w14:textId="77777777" w:rsidR="00EA543D" w:rsidRPr="009F2C56" w:rsidRDefault="00000000" w:rsidP="009F2C56">
            <w:pPr>
              <w:spacing w:line="276" w:lineRule="auto"/>
              <w:ind w:firstLine="493"/>
              <w:jc w:val="both"/>
              <w:rPr>
                <w:lang w:val="ro-RO"/>
              </w:rPr>
            </w:pPr>
            <w:r w:rsidRPr="009F2C56">
              <w:rPr>
                <w:rFonts w:ascii="Cambria" w:hAnsi="Cambria"/>
                <w:lang w:val="ro-RO"/>
              </w:rPr>
              <w:t>- Se verifică dacă documentul certifică autorizarea unității de producție vizată de proiect din punct de vedere al mediului/sanitar/sanitar - veterinar (dacă este cazul). Autorizația/Notificarea trebuie vizată cu cel mult un an înainte de depunerea cererii de finanțare.</w:t>
            </w:r>
          </w:p>
          <w:p w14:paraId="642487E4" w14:textId="77777777" w:rsidR="00EA543D" w:rsidRPr="009F2C56" w:rsidRDefault="00000000" w:rsidP="009F2C56">
            <w:pPr>
              <w:spacing w:line="276" w:lineRule="auto"/>
              <w:ind w:firstLine="493"/>
              <w:jc w:val="both"/>
              <w:rPr>
                <w:lang w:val="ro-RO"/>
              </w:rPr>
            </w:pPr>
            <w:r w:rsidRPr="009F2C56">
              <w:rPr>
                <w:rFonts w:ascii="Cambria Italic" w:hAnsi="Cambria Italic"/>
                <w:i/>
                <w:u w:val="single"/>
                <w:lang w:val="ro-RO"/>
              </w:rPr>
              <w:t>Verificări specifice parcurilor de rulote, campinguri acceptate la finanțare:</w:t>
            </w:r>
          </w:p>
          <w:p w14:paraId="687E1B34" w14:textId="77777777" w:rsidR="00EA543D" w:rsidRPr="009F2C56" w:rsidRDefault="00000000" w:rsidP="009F2C56">
            <w:pPr>
              <w:spacing w:line="276" w:lineRule="auto"/>
              <w:ind w:firstLine="493"/>
              <w:jc w:val="both"/>
              <w:rPr>
                <w:lang w:val="ro-RO"/>
              </w:rPr>
            </w:pPr>
            <w:r w:rsidRPr="009F2C56">
              <w:rPr>
                <w:rFonts w:ascii="Cambria" w:hAnsi="Cambria"/>
                <w:lang w:val="ro-RO"/>
              </w:rPr>
              <w:t>Structurile dezvoltate prin proiectele finanțate pe codul CAEN 5530 - Parcuri pentru rulote, compinguri trebuie să respecte prevederile OANT 65/2013, cu modificările și completările ulterioare, referitoare la criteriile minime obligatorii privind clasificarea structurilor de primire turistice de tipul camping.</w:t>
            </w:r>
          </w:p>
          <w:p w14:paraId="48E690E0" w14:textId="77777777" w:rsidR="00EA543D" w:rsidRPr="009F2C56" w:rsidRDefault="00000000" w:rsidP="009F2C56">
            <w:pPr>
              <w:spacing w:line="276" w:lineRule="auto"/>
              <w:ind w:firstLine="493"/>
              <w:jc w:val="both"/>
              <w:rPr>
                <w:lang w:val="ro-RO"/>
              </w:rPr>
            </w:pPr>
            <w:r w:rsidRPr="009F2C56">
              <w:rPr>
                <w:rFonts w:ascii="Cambria" w:hAnsi="Cambria"/>
                <w:lang w:val="ro-RO"/>
              </w:rPr>
              <w:t>Campingul poate asigura servicii de cazare în corturi sau în corturi și căsuțe de tip camping, la care se poate adăuga un bungalow și/sau spații de campare pentru rulote.</w:t>
            </w:r>
          </w:p>
          <w:p w14:paraId="5050CC4C" w14:textId="77777777" w:rsidR="00EA543D" w:rsidRPr="009F2C56" w:rsidRDefault="00000000" w:rsidP="009F2C56">
            <w:pPr>
              <w:spacing w:line="276" w:lineRule="auto"/>
              <w:ind w:firstLine="493"/>
              <w:jc w:val="both"/>
              <w:rPr>
                <w:lang w:val="ro-RO"/>
              </w:rPr>
            </w:pPr>
            <w:r w:rsidRPr="009F2C56">
              <w:rPr>
                <w:rFonts w:ascii="Cambria" w:hAnsi="Cambria"/>
                <w:lang w:val="ro-RO"/>
              </w:rPr>
              <w:t>Capacitatea de cazare și suprafața aferentă campingului trebuie să respecte prevederile Anexei 1 din OANT 65/2013, cu modificările și completările ulterioare.</w:t>
            </w:r>
          </w:p>
          <w:p w14:paraId="46BA612A" w14:textId="77777777" w:rsidR="00EA543D" w:rsidRPr="009F2C56" w:rsidRDefault="00000000" w:rsidP="009F2C56">
            <w:pPr>
              <w:spacing w:line="276" w:lineRule="auto"/>
              <w:ind w:firstLine="493"/>
              <w:jc w:val="both"/>
              <w:rPr>
                <w:lang w:val="ro-RO"/>
              </w:rPr>
            </w:pPr>
            <w:r w:rsidRPr="009F2C56">
              <w:rPr>
                <w:rFonts w:ascii="Cambria" w:hAnsi="Cambria"/>
                <w:lang w:val="ro-RO"/>
              </w:rPr>
              <w:t>Solicitantul trebuie să respecte cerințele de mediu specifice investițiilor în perimetrul ariilor naturale protejate.</w:t>
            </w:r>
          </w:p>
          <w:p w14:paraId="772E7520"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dacă este precizat în Studiul de fezabilitate nivelul de confort al structurii de primire turistice (camping/camping și bungalow/tabără). În caz contrar se solicită de către expert informații suplimentare.</w:t>
            </w:r>
          </w:p>
          <w:p w14:paraId="4C5049E8" w14:textId="77777777" w:rsidR="00EA543D" w:rsidRPr="009F2C56" w:rsidRDefault="00000000" w:rsidP="009F2C56">
            <w:pPr>
              <w:spacing w:line="276" w:lineRule="auto"/>
              <w:ind w:firstLine="493"/>
              <w:jc w:val="both"/>
              <w:rPr>
                <w:lang w:val="ro-RO"/>
              </w:rPr>
            </w:pPr>
            <w:r w:rsidRPr="009F2C56">
              <w:rPr>
                <w:rFonts w:ascii="Cambria Italic" w:hAnsi="Cambria Italic"/>
                <w:i/>
                <w:u w:val="single"/>
                <w:lang w:val="ro-RO"/>
              </w:rPr>
              <w:t>Verificări specifice restaurantelor acceptate la finanțare:</w:t>
            </w:r>
          </w:p>
          <w:p w14:paraId="3F3017BB"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Sunt eligibile doar restaurantele clasificate conform OANT 65/2013 pentru aprobarea normelor metodologice privind </w:t>
            </w:r>
            <w:r w:rsidRPr="009F2C56">
              <w:rPr>
                <w:rFonts w:ascii="Cambria" w:hAnsi="Cambria"/>
                <w:lang w:val="ro-RO"/>
              </w:rPr>
              <w:lastRenderedPageBreak/>
              <w:t>clasificarea structurilor de primire turistice, cu modificările și completările ulterioare.</w:t>
            </w:r>
          </w:p>
          <w:p w14:paraId="330B4198"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dacă este precizat în Studiul de fezabilitate nivelul de confort al structurii de primire turistice tip restaurant. În caz contrar, se solicită de către expert informații suplimentare.</w:t>
            </w:r>
          </w:p>
          <w:p w14:paraId="51E023D5" w14:textId="77777777" w:rsidR="00EA543D" w:rsidRPr="009F2C56" w:rsidRDefault="00000000" w:rsidP="009F2C56">
            <w:pPr>
              <w:spacing w:line="276" w:lineRule="auto"/>
              <w:ind w:firstLine="493"/>
              <w:jc w:val="both"/>
              <w:rPr>
                <w:lang w:val="ro-RO"/>
              </w:rPr>
            </w:pPr>
            <w:r w:rsidRPr="009F2C56">
              <w:rPr>
                <w:rFonts w:ascii="Cambria Italic" w:hAnsi="Cambria Italic"/>
                <w:i/>
                <w:u w:val="single"/>
                <w:lang w:val="ro-RO"/>
              </w:rPr>
              <w:t>Verificări specifice punctelor gastronomice locale acceptate la finanțare:</w:t>
            </w:r>
          </w:p>
          <w:p w14:paraId="1ECB8463"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dacă Punctul Gastronomic Local va funcționa la sediul social sau punctul de lucru al solicitantului (de pe teritoriul GAL Regiunea Rediu - Prăjeni).</w:t>
            </w:r>
          </w:p>
          <w:p w14:paraId="00A293EC"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dacă solicitantul este înregistrat cu codul CAEN 5611 - Restaurante</w:t>
            </w:r>
          </w:p>
          <w:p w14:paraId="781182EC" w14:textId="77777777" w:rsidR="00EA543D" w:rsidRPr="009F2C56" w:rsidRDefault="00000000" w:rsidP="009F2C56">
            <w:pPr>
              <w:spacing w:line="276" w:lineRule="auto"/>
              <w:ind w:firstLine="493"/>
              <w:jc w:val="both"/>
              <w:rPr>
                <w:lang w:val="ro-RO"/>
              </w:rPr>
            </w:pPr>
            <w:r w:rsidRPr="009F2C56">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52D88ECC" w14:textId="77777777" w:rsidR="00EA543D" w:rsidRPr="009F2C56" w:rsidRDefault="00000000" w:rsidP="009F2C56">
            <w:pPr>
              <w:spacing w:line="276" w:lineRule="auto"/>
              <w:ind w:firstLine="493"/>
              <w:jc w:val="both"/>
              <w:rPr>
                <w:lang w:val="ro-RO"/>
              </w:rPr>
            </w:pPr>
            <w:r w:rsidRPr="009F2C56">
              <w:rPr>
                <w:rFonts w:ascii="Cambria" w:hAnsi="Cambria"/>
                <w:lang w:val="ro-RO"/>
              </w:rPr>
              <w:t>Documente obligatorii:</w:t>
            </w:r>
          </w:p>
          <w:p w14:paraId="58EAFF40"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Cererea de finanțare;</w:t>
            </w:r>
          </w:p>
          <w:p w14:paraId="4A4F1D9B"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1.a)</w:t>
            </w:r>
            <w:r w:rsidRPr="009F2C56">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582F979A"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1.b)</w:t>
            </w:r>
            <w:r w:rsidRPr="009F2C56">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p>
          <w:p w14:paraId="34D7D60C"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Doc. 1.c) - Memoriu justificativ - doar pentru proiectele cu construcții - montaj care </w:t>
            </w:r>
            <w:r w:rsidRPr="009F2C56">
              <w:rPr>
                <w:rFonts w:ascii="Cambria" w:hAnsi="Cambria"/>
                <w:lang w:val="ro-RO"/>
              </w:rPr>
              <w:lastRenderedPageBreak/>
              <w:t>nu necesită Autorizație de construcție (pot include și dotări și echipamente fără montaj);</w:t>
            </w:r>
          </w:p>
          <w:p w14:paraId="573B61CD" w14:textId="77777777" w:rsidR="00EA543D" w:rsidRPr="009F2C56" w:rsidRDefault="00000000" w:rsidP="009F2C56">
            <w:pPr>
              <w:spacing w:line="276" w:lineRule="auto"/>
              <w:ind w:firstLine="493"/>
              <w:jc w:val="both"/>
              <w:rPr>
                <w:lang w:val="ro-RO"/>
              </w:rPr>
            </w:pPr>
            <w:r w:rsidRPr="009F2C56">
              <w:rPr>
                <w:rFonts w:ascii="Cambria" w:hAnsi="Cambria"/>
                <w:lang w:val="ro-RO"/>
              </w:rPr>
              <w:t>Doc. 1.g) Certificat de urbanism (pentru proiectele care se încadrează în categoria 9.4.1);</w:t>
            </w:r>
          </w:p>
          <w:p w14:paraId="1C23CE57" w14:textId="77777777" w:rsidR="00EA543D" w:rsidRPr="009F2C56" w:rsidRDefault="00000000" w:rsidP="009F2C56">
            <w:pPr>
              <w:spacing w:line="276" w:lineRule="auto"/>
              <w:ind w:firstLine="493"/>
              <w:jc w:val="both"/>
              <w:rPr>
                <w:lang w:val="ro-RO"/>
              </w:rPr>
            </w:pPr>
            <w:r w:rsidRPr="009F2C56">
              <w:rPr>
                <w:rFonts w:ascii="Cambria" w:hAnsi="Cambria"/>
                <w:lang w:val="ro-RO"/>
              </w:rPr>
              <w:t>Doc. 1.h) Autorizația de construire (dacă solicitantul a obținut autorizația de construire);</w:t>
            </w:r>
          </w:p>
          <w:p w14:paraId="24AFA36B" w14:textId="77777777" w:rsidR="00EA543D" w:rsidRPr="009F2C56" w:rsidRDefault="00000000" w:rsidP="009F2C56">
            <w:pPr>
              <w:spacing w:line="276" w:lineRule="auto"/>
              <w:ind w:firstLine="493"/>
              <w:jc w:val="both"/>
              <w:rPr>
                <w:lang w:val="ro-RO"/>
              </w:rPr>
            </w:pPr>
            <w:r w:rsidRPr="009F2C56">
              <w:rPr>
                <w:rFonts w:ascii="Cambria" w:hAnsi="Cambria"/>
                <w:lang w:val="ro-RO"/>
              </w:rPr>
              <w:t>Doc. 11 - Aviz specific privind amplasamentul și funcționarea obiectivului eliberat de DATMEAT pentru constrcția/modernizarea sau extinderea structurilor de primire turistice cu funcțiuni de cazare sau restaurante clasificate conform Ordinului 65/2013 din localitățile încadrate în conformitate cu Ordonanța de Urgență nr. 143 din 28 orctombrie 2008, emis în conformitate cu HG 31/1996 pentru aprobarea Metodologiei de avizare a documentațiilor de urbanism privind zone și stațiuni turistice și a documentațiilor tehnice privin construcții din domeniul turismului (dacă este cazul);</w:t>
            </w:r>
          </w:p>
          <w:p w14:paraId="011D021D" w14:textId="77777777" w:rsidR="00EA543D" w:rsidRPr="009F2C56" w:rsidRDefault="00000000" w:rsidP="009F2C56">
            <w:pPr>
              <w:spacing w:line="276" w:lineRule="auto"/>
              <w:ind w:firstLine="493"/>
              <w:jc w:val="both"/>
              <w:rPr>
                <w:lang w:val="ro-RO"/>
              </w:rPr>
            </w:pPr>
            <w:r w:rsidRPr="009F2C56">
              <w:rPr>
                <w:rFonts w:ascii="Cambria" w:hAnsi="Cambria"/>
                <w:lang w:val="ro-RO"/>
              </w:rPr>
              <w:t>Doc. 12 - Certificat de clasificare eliberat de DATMEAT pentru structura de primire turistică cu funcțiuni de cazare sau restaurant clasificate conform Ordinului 65/2013 din localitățile încadrate în conformitate cu Ordonanța de Urgență nr. 142 din 28 octombrie 2008 (în cazul modernizării/extrinderii), cu modificările și completările ulterioare.</w:t>
            </w:r>
          </w:p>
        </w:tc>
        <w:tc>
          <w:tcPr>
            <w:tcW w:w="0" w:type="dxa"/>
            <w:vMerge/>
          </w:tcPr>
          <w:p w14:paraId="50E6B587" w14:textId="77777777" w:rsidR="00EA543D" w:rsidRPr="009F2C56" w:rsidRDefault="00EA543D">
            <w:pPr>
              <w:rPr>
                <w:lang w:val="ro-RO"/>
              </w:rPr>
            </w:pPr>
          </w:p>
        </w:tc>
        <w:tc>
          <w:tcPr>
            <w:tcW w:w="0" w:type="dxa"/>
            <w:vMerge/>
          </w:tcPr>
          <w:p w14:paraId="3DCECF37" w14:textId="77777777" w:rsidR="00EA543D" w:rsidRPr="009F2C56" w:rsidRDefault="00EA543D">
            <w:pPr>
              <w:rPr>
                <w:lang w:val="ro-RO"/>
              </w:rPr>
            </w:pPr>
          </w:p>
        </w:tc>
        <w:tc>
          <w:tcPr>
            <w:tcW w:w="0" w:type="dxa"/>
            <w:vMerge/>
          </w:tcPr>
          <w:p w14:paraId="41F047BF" w14:textId="77777777" w:rsidR="00EA543D" w:rsidRPr="009F2C56" w:rsidRDefault="00EA543D">
            <w:pPr>
              <w:rPr>
                <w:lang w:val="ro-RO"/>
              </w:rPr>
            </w:pPr>
          </w:p>
        </w:tc>
      </w:tr>
      <w:tr w:rsidR="00EA543D" w:rsidRPr="009F2C56" w14:paraId="072AA77B" w14:textId="77777777">
        <w:trPr>
          <w:trHeight w:val="540"/>
        </w:trPr>
        <w:tc>
          <w:tcPr>
            <w:tcW w:w="0" w:type="auto"/>
            <w:vMerge w:val="restart"/>
            <w:vAlign w:val="center"/>
          </w:tcPr>
          <w:p w14:paraId="4623603D" w14:textId="77777777" w:rsidR="00EA543D" w:rsidRPr="009F2C56" w:rsidRDefault="00000000">
            <w:pPr>
              <w:rPr>
                <w:lang w:val="ro-RO"/>
              </w:rPr>
            </w:pPr>
            <w:r w:rsidRPr="009F2C56">
              <w:rPr>
                <w:rFonts w:ascii="Cambria Bold" w:hAnsi="Cambria Bold"/>
                <w:b/>
                <w:color w:val="1B4167"/>
                <w:lang w:val="ro-RO"/>
              </w:rPr>
              <w:lastRenderedPageBreak/>
              <w:t>EG 8L</w:t>
            </w:r>
          </w:p>
        </w:tc>
        <w:tc>
          <w:tcPr>
            <w:tcW w:w="0" w:type="auto"/>
            <w:vAlign w:val="center"/>
          </w:tcPr>
          <w:p w14:paraId="562FE963" w14:textId="77777777" w:rsidR="00EA543D" w:rsidRPr="009F2C56" w:rsidRDefault="00000000" w:rsidP="009F2C56">
            <w:pPr>
              <w:jc w:val="both"/>
              <w:rPr>
                <w:lang w:val="ro-RO"/>
              </w:rPr>
            </w:pPr>
            <w:r w:rsidRPr="009F2C56">
              <w:rPr>
                <w:rFonts w:ascii="Cambria Bold" w:hAnsi="Cambria Bold"/>
                <w:b/>
                <w:color w:val="1B4167"/>
                <w:lang w:val="ro-RO"/>
              </w:rPr>
              <w:t>Solicitantul trebuie să facă dovada proprietății/administrării bunului imobil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741EBA40" w14:textId="77777777">
              <w:trPr>
                <w:trHeight w:val="420"/>
                <w:jc w:val="center"/>
              </w:trPr>
              <w:tc>
                <w:tcPr>
                  <w:tcW w:w="0" w:type="auto"/>
                  <w:shd w:val="clear" w:color="auto" w:fill="DDDDDD"/>
                  <w:vAlign w:val="center"/>
                </w:tcPr>
                <w:p w14:paraId="07196405" w14:textId="77777777" w:rsidR="00EA543D" w:rsidRPr="009F2C56" w:rsidRDefault="00000000">
                  <w:pPr>
                    <w:keepNext/>
                    <w:jc w:val="center"/>
                    <w:rPr>
                      <w:lang w:val="ro-RO"/>
                    </w:rPr>
                  </w:pPr>
                  <w:r w:rsidRPr="009F2C56">
                    <w:rPr>
                      <w:rFonts w:ascii="Cambria" w:hAnsi="Cambria"/>
                      <w:lang w:val="ro-RO"/>
                    </w:rPr>
                    <w:t> </w:t>
                  </w:r>
                </w:p>
              </w:tc>
            </w:tr>
          </w:tbl>
          <w:p w14:paraId="59DC306B" w14:textId="77777777" w:rsidR="00EA543D" w:rsidRPr="009F2C56" w:rsidRDefault="00EA543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EA543D" w:rsidRPr="009F2C56" w14:paraId="2F6C34C9" w14:textId="77777777">
              <w:trPr>
                <w:trHeight w:val="420"/>
                <w:jc w:val="center"/>
              </w:trPr>
              <w:tc>
                <w:tcPr>
                  <w:tcW w:w="0" w:type="auto"/>
                  <w:shd w:val="clear" w:color="auto" w:fill="DDDDDD"/>
                  <w:vAlign w:val="center"/>
                </w:tcPr>
                <w:p w14:paraId="6F3A6CC8" w14:textId="77777777" w:rsidR="00EA543D" w:rsidRPr="009F2C56" w:rsidRDefault="00000000">
                  <w:pPr>
                    <w:keepNext/>
                    <w:jc w:val="center"/>
                    <w:rPr>
                      <w:lang w:val="ro-RO"/>
                    </w:rPr>
                  </w:pPr>
                  <w:r w:rsidRPr="009F2C56">
                    <w:rPr>
                      <w:rFonts w:ascii="Cambria" w:hAnsi="Cambria"/>
                      <w:lang w:val="ro-RO"/>
                    </w:rPr>
                    <w:t> </w:t>
                  </w:r>
                </w:p>
              </w:tc>
            </w:tr>
          </w:tbl>
          <w:p w14:paraId="6531CDDF" w14:textId="77777777" w:rsidR="00EA543D" w:rsidRPr="009F2C56" w:rsidRDefault="00EA543D">
            <w:pPr>
              <w:rPr>
                <w:lang w:val="ro-RO"/>
              </w:rPr>
            </w:pPr>
          </w:p>
        </w:tc>
        <w:tc>
          <w:tcPr>
            <w:tcW w:w="0" w:type="auto"/>
            <w:vMerge w:val="restart"/>
          </w:tcPr>
          <w:p w14:paraId="42B3CF76" w14:textId="77777777" w:rsidR="00EA543D" w:rsidRPr="009F2C56" w:rsidRDefault="00EA543D">
            <w:pPr>
              <w:rPr>
                <w:lang w:val="ro-RO"/>
              </w:rPr>
            </w:pPr>
          </w:p>
        </w:tc>
      </w:tr>
      <w:tr w:rsidR="00EA543D" w:rsidRPr="009F2C56" w14:paraId="760F6457" w14:textId="77777777">
        <w:tc>
          <w:tcPr>
            <w:tcW w:w="0" w:type="dxa"/>
            <w:vMerge/>
          </w:tcPr>
          <w:p w14:paraId="0A67C359" w14:textId="77777777" w:rsidR="00EA543D" w:rsidRPr="009F2C56" w:rsidRDefault="00EA543D">
            <w:pPr>
              <w:rPr>
                <w:lang w:val="ro-RO"/>
              </w:rPr>
            </w:pPr>
          </w:p>
        </w:tc>
        <w:tc>
          <w:tcPr>
            <w:tcW w:w="0" w:type="auto"/>
          </w:tcPr>
          <w:p w14:paraId="49BDE082" w14:textId="77777777" w:rsidR="00EA543D" w:rsidRPr="009F2C56" w:rsidRDefault="00000000" w:rsidP="009F2C56">
            <w:pPr>
              <w:spacing w:line="276" w:lineRule="auto"/>
              <w:ind w:firstLine="493"/>
              <w:jc w:val="both"/>
              <w:rPr>
                <w:lang w:val="ro-RO"/>
              </w:rPr>
            </w:pPr>
            <w:r w:rsidRPr="009F2C56">
              <w:rPr>
                <w:rFonts w:ascii="Cambria" w:hAnsi="Cambria"/>
                <w:lang w:val="ro-RO"/>
              </w:rPr>
              <w:t>Expertul verifică dacă documentul prezentat face referire la suprafață și localizarea investiției.</w:t>
            </w:r>
          </w:p>
          <w:p w14:paraId="145AB764"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Se verifică dacă informațiile cuprinse în Doc. 3 sunt în concordanță cu cele din Cererea de finanțare/Studiul de fezabilitate/Memoriu </w:t>
            </w:r>
            <w:r w:rsidRPr="009F2C56">
              <w:rPr>
                <w:rFonts w:ascii="Cambria" w:hAnsi="Cambria"/>
                <w:lang w:val="ro-RO"/>
              </w:rPr>
              <w:lastRenderedPageBreak/>
              <w:t>justificativ.</w:t>
            </w:r>
          </w:p>
          <w:p w14:paraId="773A3AD6"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dacă documentele încheiate la notariat în formă autentică certifică dreptul de proprietate sau, după caz, folosință a terenului și/sau clădirii pe o perioadă de cel puțin 10 ani începând cu anul depunerii Cererii de finanțare.</w:t>
            </w:r>
          </w:p>
          <w:p w14:paraId="0FF016D6" w14:textId="77777777" w:rsidR="00EA543D" w:rsidRPr="009F2C56" w:rsidRDefault="00000000" w:rsidP="009F2C56">
            <w:pPr>
              <w:spacing w:line="276" w:lineRule="auto"/>
              <w:ind w:firstLine="493"/>
              <w:jc w:val="both"/>
              <w:rPr>
                <w:lang w:val="ro-RO"/>
              </w:rPr>
            </w:pPr>
            <w:r w:rsidRPr="009F2C56">
              <w:rPr>
                <w:rFonts w:ascii="Cambria" w:hAnsi="Cambria"/>
                <w:lang w:val="ro-RO"/>
              </w:rPr>
              <w:t>Clădirea și/sau terenul destinat investiției trebuie să fie situat în teritoriul GAL Regiunea Rediu - Prăjeni și să asigure funcționarea independentă a investiției (spațiul este destinat exclusiv pentru funcționarea acestor activități).</w:t>
            </w:r>
          </w:p>
          <w:p w14:paraId="08A8C339" w14:textId="77777777" w:rsidR="00EA543D" w:rsidRPr="009F2C56" w:rsidRDefault="00000000" w:rsidP="009F2C56">
            <w:pPr>
              <w:spacing w:line="276" w:lineRule="auto"/>
              <w:ind w:firstLine="493"/>
              <w:jc w:val="both"/>
              <w:rPr>
                <w:lang w:val="ro-RO"/>
              </w:rPr>
            </w:pPr>
            <w:r w:rsidRPr="009F2C56">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4D560D04" w14:textId="77777777" w:rsidR="00EA543D" w:rsidRPr="009F2C56" w:rsidRDefault="00000000" w:rsidP="009F2C56">
            <w:pPr>
              <w:spacing w:line="276" w:lineRule="auto"/>
              <w:ind w:firstLine="493"/>
              <w:jc w:val="both"/>
              <w:rPr>
                <w:lang w:val="ro-RO"/>
              </w:rPr>
            </w:pPr>
            <w:r w:rsidRPr="009F2C56">
              <w:rPr>
                <w:rFonts w:ascii="Cambria" w:hAnsi="Cambria"/>
                <w:lang w:val="ro-RO"/>
              </w:rPr>
              <w:t>Documente obligatorii:</w:t>
            </w:r>
          </w:p>
          <w:p w14:paraId="793E2BD7" w14:textId="77777777" w:rsidR="00EA543D" w:rsidRPr="009F2C56" w:rsidRDefault="00000000" w:rsidP="009F2C56">
            <w:pPr>
              <w:spacing w:line="276" w:lineRule="auto"/>
              <w:ind w:firstLine="493"/>
              <w:jc w:val="both"/>
              <w:rPr>
                <w:lang w:val="ro-RO"/>
              </w:rPr>
            </w:pPr>
            <w:r w:rsidRPr="009F2C56">
              <w:rPr>
                <w:rFonts w:ascii="Cambria" w:hAnsi="Cambria"/>
                <w:lang w:val="ro-RO"/>
              </w:rPr>
              <w:t>Cererea de finanțare;</w:t>
            </w:r>
          </w:p>
          <w:p w14:paraId="6124CBB1"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1.a)</w:t>
            </w:r>
            <w:r w:rsidRPr="009F2C56">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5BA7376A"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Doc. 1.b)</w:t>
            </w:r>
            <w:r w:rsidRPr="009F2C56">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p>
          <w:p w14:paraId="3905CFD9" w14:textId="77777777" w:rsidR="00EA543D" w:rsidRPr="009F2C56" w:rsidRDefault="00000000" w:rsidP="009F2C56">
            <w:pPr>
              <w:spacing w:line="276" w:lineRule="auto"/>
              <w:ind w:firstLine="493"/>
              <w:jc w:val="both"/>
              <w:rPr>
                <w:lang w:val="ro-RO"/>
              </w:rPr>
            </w:pPr>
            <w:r w:rsidRPr="009F2C56">
              <w:rPr>
                <w:rFonts w:ascii="Cambria" w:hAnsi="Cambria"/>
                <w:lang w:val="ro-RO"/>
              </w:rPr>
              <w:t>Doc. 1.c) - Memoriu justificativ - doar pentru proiectele cu construcții - montaj care nu necesită Autorizație de construcție (pot include și dotări și echipamente fără montaj);</w:t>
            </w:r>
          </w:p>
          <w:p w14:paraId="2F0398B7" w14:textId="77777777" w:rsidR="00EA543D" w:rsidRPr="009F2C56" w:rsidRDefault="00000000" w:rsidP="009F2C56">
            <w:pPr>
              <w:spacing w:line="276" w:lineRule="auto"/>
              <w:ind w:firstLine="493"/>
              <w:jc w:val="both"/>
              <w:rPr>
                <w:lang w:val="ro-RO"/>
              </w:rPr>
            </w:pPr>
            <w:r w:rsidRPr="009F2C56">
              <w:rPr>
                <w:rFonts w:ascii="Cambria" w:hAnsi="Cambria"/>
                <w:lang w:val="ro-RO"/>
              </w:rPr>
              <w:lastRenderedPageBreak/>
              <w:t>Doc. 3 - Documente pentru terenurile și/sau clădirile aferente realizării investiției.</w:t>
            </w:r>
          </w:p>
          <w:p w14:paraId="38067900" w14:textId="77777777" w:rsidR="00EA543D" w:rsidRPr="009F2C56" w:rsidRDefault="00000000" w:rsidP="009F2C56">
            <w:pPr>
              <w:spacing w:line="276" w:lineRule="auto"/>
              <w:ind w:firstLine="493"/>
              <w:jc w:val="both"/>
              <w:rPr>
                <w:lang w:val="ro-RO"/>
              </w:rPr>
            </w:pPr>
            <w:r w:rsidRPr="009F2C56">
              <w:rPr>
                <w:rFonts w:ascii="Cambria" w:hAnsi="Cambria"/>
                <w:lang w:val="ro-RO"/>
              </w:rPr>
              <w:t>Doc. 19 - Alte documente justificative - Extras de carte funciară</w:t>
            </w:r>
          </w:p>
          <w:p w14:paraId="6B5CCAA4" w14:textId="77777777" w:rsidR="00EA543D" w:rsidRPr="009F2C56" w:rsidRDefault="00000000" w:rsidP="009F2C56">
            <w:pPr>
              <w:spacing w:line="276" w:lineRule="auto"/>
              <w:ind w:firstLine="493"/>
              <w:jc w:val="both"/>
              <w:rPr>
                <w:lang w:val="ro-RO"/>
              </w:rPr>
            </w:pPr>
            <w:r w:rsidRPr="009F2C56">
              <w:rPr>
                <w:rFonts w:ascii="Cambria" w:hAnsi="Cambria"/>
                <w:lang w:val="ro-RO"/>
              </w:rPr>
              <w:t>Atenție! În cazul proiectelor cu construcții - montaj (pot include și echipamente fără montaj) solicitanții vor prezenta în mod obligatoriu Extrasul de Carte funciară aferent imobilului (clădire/teren) pe care îl vor atașa la Alte documente justificative. NU se acceptă la depunerea Cererii de finanțare Extras de carte funciară pentru informare cu mențiunea "Imobil înregistrat în planul cadastral fără localizare certă datorită lipsei planului parcelar".</w:t>
            </w:r>
          </w:p>
        </w:tc>
        <w:tc>
          <w:tcPr>
            <w:tcW w:w="0" w:type="dxa"/>
            <w:vMerge/>
          </w:tcPr>
          <w:p w14:paraId="61D6E705" w14:textId="77777777" w:rsidR="00EA543D" w:rsidRPr="009F2C56" w:rsidRDefault="00EA543D">
            <w:pPr>
              <w:rPr>
                <w:lang w:val="ro-RO"/>
              </w:rPr>
            </w:pPr>
          </w:p>
        </w:tc>
        <w:tc>
          <w:tcPr>
            <w:tcW w:w="0" w:type="dxa"/>
            <w:vMerge/>
          </w:tcPr>
          <w:p w14:paraId="0C6984F5" w14:textId="77777777" w:rsidR="00EA543D" w:rsidRPr="009F2C56" w:rsidRDefault="00EA543D">
            <w:pPr>
              <w:rPr>
                <w:lang w:val="ro-RO"/>
              </w:rPr>
            </w:pPr>
          </w:p>
        </w:tc>
        <w:tc>
          <w:tcPr>
            <w:tcW w:w="0" w:type="dxa"/>
            <w:vMerge/>
          </w:tcPr>
          <w:p w14:paraId="471E7230" w14:textId="77777777" w:rsidR="00EA543D" w:rsidRPr="009F2C56" w:rsidRDefault="00EA543D">
            <w:pPr>
              <w:rPr>
                <w:lang w:val="ro-RO"/>
              </w:rPr>
            </w:pPr>
          </w:p>
        </w:tc>
      </w:tr>
      <w:tr w:rsidR="00EA543D" w:rsidRPr="009F2C56" w14:paraId="3349B6E1" w14:textId="77777777">
        <w:tc>
          <w:tcPr>
            <w:tcW w:w="400" w:type="pct"/>
            <w:shd w:val="clear" w:color="auto" w:fill="214F7D"/>
            <w:vAlign w:val="center"/>
          </w:tcPr>
          <w:p w14:paraId="478953B1" w14:textId="77777777" w:rsidR="00EA543D" w:rsidRPr="009F2C56" w:rsidRDefault="00000000">
            <w:pPr>
              <w:rPr>
                <w:lang w:val="ro-RO"/>
              </w:rPr>
            </w:pPr>
            <w:r w:rsidRPr="009F2C56">
              <w:rPr>
                <w:rFonts w:ascii="Cambria" w:hAnsi="Cambria"/>
                <w:color w:val="FFFFFF"/>
                <w:lang w:val="ro-RO"/>
              </w:rPr>
              <w:lastRenderedPageBreak/>
              <w:t>EG AFIR</w:t>
            </w:r>
          </w:p>
        </w:tc>
        <w:tc>
          <w:tcPr>
            <w:tcW w:w="1750" w:type="pct"/>
            <w:shd w:val="clear" w:color="auto" w:fill="214F7D"/>
            <w:vAlign w:val="center"/>
          </w:tcPr>
          <w:p w14:paraId="7A5C9154" w14:textId="77777777" w:rsidR="00EA543D" w:rsidRPr="009F2C56" w:rsidRDefault="00000000" w:rsidP="009F2C56">
            <w:pPr>
              <w:jc w:val="both"/>
              <w:rPr>
                <w:lang w:val="ro-RO"/>
              </w:rPr>
            </w:pPr>
            <w:r w:rsidRPr="009F2C56">
              <w:rPr>
                <w:rFonts w:ascii="Cambria Bold" w:hAnsi="Cambria Bold"/>
                <w:b/>
                <w:color w:val="FFFFFF"/>
                <w:lang w:val="ro-RO"/>
              </w:rPr>
              <w:t>Proiectul respectă criteriile de eligibilitate generale verificate în baza formularului de verificare specific din procedura AFIR</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EA543D" w:rsidRPr="009F2C56" w14:paraId="55847D6B" w14:textId="77777777">
              <w:trPr>
                <w:trHeight w:val="420"/>
                <w:jc w:val="center"/>
              </w:trPr>
              <w:tc>
                <w:tcPr>
                  <w:tcW w:w="0" w:type="auto"/>
                  <w:shd w:val="clear" w:color="auto" w:fill="DDDDDD"/>
                  <w:vAlign w:val="center"/>
                </w:tcPr>
                <w:p w14:paraId="4C403029" w14:textId="77777777" w:rsidR="00EA543D" w:rsidRPr="009F2C56" w:rsidRDefault="00000000">
                  <w:pPr>
                    <w:keepNext/>
                    <w:jc w:val="center"/>
                    <w:rPr>
                      <w:lang w:val="ro-RO"/>
                    </w:rPr>
                  </w:pPr>
                  <w:r w:rsidRPr="009F2C56">
                    <w:rPr>
                      <w:rFonts w:ascii="Cambria" w:hAnsi="Cambria"/>
                      <w:color w:val="000000"/>
                      <w:sz w:val="21"/>
                      <w:lang w:val="ro-RO"/>
                    </w:rPr>
                    <w:t> </w:t>
                  </w:r>
                </w:p>
              </w:tc>
            </w:tr>
          </w:tbl>
          <w:p w14:paraId="56CC5A9F" w14:textId="77777777" w:rsidR="00EA543D" w:rsidRPr="009F2C56" w:rsidRDefault="00000000">
            <w:pPr>
              <w:rPr>
                <w:lang w:val="ro-RO"/>
              </w:rPr>
            </w:pPr>
            <w:r w:rsidRPr="009F2C56">
              <w:rPr>
                <w:rFonts w:ascii="Cambria" w:hAnsi="Cambria"/>
                <w:lang w:val="ro-RO"/>
              </w:rPr>
              <w:t> </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EA543D" w:rsidRPr="009F2C56" w14:paraId="13A7AD04" w14:textId="77777777">
              <w:trPr>
                <w:trHeight w:val="420"/>
                <w:jc w:val="center"/>
              </w:trPr>
              <w:tc>
                <w:tcPr>
                  <w:tcW w:w="0" w:type="auto"/>
                  <w:shd w:val="clear" w:color="auto" w:fill="DDDDDD"/>
                  <w:vAlign w:val="center"/>
                </w:tcPr>
                <w:p w14:paraId="78BD5D0D" w14:textId="77777777" w:rsidR="00EA543D" w:rsidRPr="009F2C56" w:rsidRDefault="00000000">
                  <w:pPr>
                    <w:keepNext/>
                    <w:jc w:val="center"/>
                    <w:rPr>
                      <w:lang w:val="ro-RO"/>
                    </w:rPr>
                  </w:pPr>
                  <w:r w:rsidRPr="009F2C56">
                    <w:rPr>
                      <w:rFonts w:ascii="Cambria" w:hAnsi="Cambria"/>
                      <w:color w:val="000000"/>
                      <w:sz w:val="21"/>
                      <w:lang w:val="ro-RO"/>
                    </w:rPr>
                    <w:t> </w:t>
                  </w:r>
                </w:p>
              </w:tc>
            </w:tr>
          </w:tbl>
          <w:p w14:paraId="22A53E82" w14:textId="77777777" w:rsidR="00EA543D" w:rsidRPr="009F2C56" w:rsidRDefault="00000000">
            <w:pPr>
              <w:rPr>
                <w:lang w:val="ro-RO"/>
              </w:rPr>
            </w:pPr>
            <w:r w:rsidRPr="009F2C56">
              <w:rPr>
                <w:rFonts w:ascii="Cambria" w:hAnsi="Cambria"/>
                <w:lang w:val="ro-RO"/>
              </w:rPr>
              <w:t> </w:t>
            </w:r>
          </w:p>
        </w:tc>
        <w:tc>
          <w:tcPr>
            <w:tcW w:w="0" w:type="auto"/>
            <w:shd w:val="clear" w:color="auto" w:fill="214F7D"/>
            <w:vAlign w:val="center"/>
          </w:tcPr>
          <w:p w14:paraId="385BC2B7" w14:textId="77777777" w:rsidR="00EA543D" w:rsidRPr="009F2C56" w:rsidRDefault="00EA543D">
            <w:pPr>
              <w:rPr>
                <w:lang w:val="ro-RO"/>
              </w:rPr>
            </w:pPr>
          </w:p>
        </w:tc>
      </w:tr>
    </w:tbl>
    <w:p w14:paraId="2DF9ABC2" w14:textId="77777777" w:rsidR="00EA543D" w:rsidRPr="009F2C56" w:rsidRDefault="00000000">
      <w:pPr>
        <w:spacing w:line="264" w:lineRule="auto"/>
        <w:rPr>
          <w:lang w:val="ro-RO"/>
        </w:rPr>
      </w:pPr>
      <w:r w:rsidRPr="009F2C56">
        <w:rPr>
          <w:rFonts w:ascii="Cambria" w:hAnsi="Cambria"/>
          <w:lang w:val="ro-RO"/>
        </w:rPr>
        <w:br/>
      </w:r>
      <w:r w:rsidRPr="009F2C56">
        <w:rPr>
          <w:rFonts w:ascii="Cambria Bold" w:hAnsi="Cambria Bold"/>
          <w:b/>
          <w:lang w:val="ro-RO"/>
        </w:rPr>
        <w:t>Observații</w:t>
      </w:r>
      <w:r w:rsidRPr="009F2C56">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EA543D" w:rsidRPr="009F2C56" w14:paraId="30E493A8" w14:textId="77777777">
        <w:trPr>
          <w:trHeight w:val="540"/>
        </w:trPr>
        <w:tc>
          <w:tcPr>
            <w:tcW w:w="0" w:type="auto"/>
            <w:vAlign w:val="center"/>
          </w:tcPr>
          <w:p w14:paraId="5E3EF908" w14:textId="77777777" w:rsidR="00EA543D" w:rsidRPr="009F2C56" w:rsidRDefault="00EA543D">
            <w:pPr>
              <w:rPr>
                <w:lang w:val="ro-RO"/>
              </w:rPr>
            </w:pPr>
          </w:p>
        </w:tc>
      </w:tr>
    </w:tbl>
    <w:p w14:paraId="4C014F26" w14:textId="77777777" w:rsidR="00EA543D" w:rsidRPr="009F2C56" w:rsidRDefault="00EA543D">
      <w:pPr>
        <w:rPr>
          <w:lang w:val="ro-R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35"/>
        <w:gridCol w:w="1890"/>
        <w:gridCol w:w="2835"/>
        <w:gridCol w:w="1890"/>
      </w:tblGrid>
      <w:tr w:rsidR="00EA543D" w:rsidRPr="009F2C56" w14:paraId="7CE2A775" w14:textId="77777777">
        <w:trPr>
          <w:trHeight w:val="720"/>
        </w:trPr>
        <w:tc>
          <w:tcPr>
            <w:tcW w:w="1500" w:type="pct"/>
            <w:vAlign w:val="center"/>
          </w:tcPr>
          <w:p w14:paraId="69464AB4" w14:textId="77777777" w:rsidR="00EA543D" w:rsidRPr="009F2C56" w:rsidRDefault="00000000">
            <w:pPr>
              <w:keepNext/>
              <w:jc w:val="right"/>
              <w:rPr>
                <w:lang w:val="ro-RO"/>
              </w:rPr>
            </w:pPr>
            <w:r w:rsidRPr="009F2C56">
              <w:rPr>
                <w:rFonts w:ascii="Cambria Bold" w:hAnsi="Cambria Bold"/>
                <w:b/>
                <w:sz w:val="29"/>
                <w:lang w:val="ro-RO"/>
              </w:rPr>
              <w:t>ELIGIBIL</w:t>
            </w:r>
            <w:r w:rsidRPr="009F2C56">
              <w:rPr>
                <w:rFonts w:ascii="Cambria" w:hAnsi="Cambria"/>
                <w:lang w:val="ro-RO"/>
              </w:rPr>
              <w:t> </w:t>
            </w:r>
          </w:p>
        </w:tc>
        <w:tc>
          <w:tcPr>
            <w:tcW w:w="1000" w:type="pct"/>
            <w:vAlign w:val="center"/>
          </w:tcPr>
          <w:tbl>
            <w:tblPr>
              <w:tblStyle w:val="TableGrid"/>
              <w:tblW w:w="450" w:type="dxa"/>
              <w:tblLook w:val="04A0" w:firstRow="1" w:lastRow="0" w:firstColumn="1" w:lastColumn="0" w:noHBand="0" w:noVBand="1"/>
            </w:tblPr>
            <w:tblGrid>
              <w:gridCol w:w="450"/>
            </w:tblGrid>
            <w:tr w:rsidR="00EA543D" w:rsidRPr="009F2C56" w14:paraId="2A9F25D3" w14:textId="77777777">
              <w:trPr>
                <w:trHeight w:val="420"/>
              </w:trPr>
              <w:tc>
                <w:tcPr>
                  <w:tcW w:w="1000" w:type="pct"/>
                  <w:shd w:val="clear" w:color="auto" w:fill="D4DFE9"/>
                  <w:vAlign w:val="center"/>
                </w:tcPr>
                <w:p w14:paraId="48ACDCCB" w14:textId="77777777" w:rsidR="00EA543D" w:rsidRPr="009F2C56" w:rsidRDefault="00000000">
                  <w:pPr>
                    <w:keepNext/>
                    <w:jc w:val="center"/>
                    <w:rPr>
                      <w:lang w:val="ro-RO"/>
                    </w:rPr>
                  </w:pPr>
                  <w:r w:rsidRPr="009F2C56">
                    <w:rPr>
                      <w:rFonts w:ascii="Cambria" w:hAnsi="Cambria"/>
                      <w:lang w:val="ro-RO"/>
                    </w:rPr>
                    <w:t> </w:t>
                  </w:r>
                </w:p>
              </w:tc>
            </w:tr>
          </w:tbl>
          <w:p w14:paraId="367ACD78" w14:textId="77777777" w:rsidR="00EA543D" w:rsidRPr="009F2C56" w:rsidRDefault="00EA543D">
            <w:pPr>
              <w:rPr>
                <w:lang w:val="ro-RO"/>
              </w:rPr>
            </w:pPr>
          </w:p>
        </w:tc>
        <w:tc>
          <w:tcPr>
            <w:tcW w:w="1500" w:type="pct"/>
            <w:vAlign w:val="center"/>
          </w:tcPr>
          <w:p w14:paraId="202948D1" w14:textId="77777777" w:rsidR="00EA543D" w:rsidRPr="009F2C56" w:rsidRDefault="00000000">
            <w:pPr>
              <w:keepNext/>
              <w:jc w:val="right"/>
              <w:rPr>
                <w:lang w:val="ro-RO"/>
              </w:rPr>
            </w:pPr>
            <w:r w:rsidRPr="009F2C56">
              <w:rPr>
                <w:rFonts w:ascii="Cambria Bold" w:hAnsi="Cambria Bold"/>
                <w:b/>
                <w:sz w:val="29"/>
                <w:lang w:val="ro-RO"/>
              </w:rPr>
              <w:t>NEELIGIBIL</w:t>
            </w:r>
            <w:r w:rsidRPr="009F2C56">
              <w:rPr>
                <w:rFonts w:ascii="Cambria" w:hAnsi="Cambria"/>
                <w:lang w:val="ro-RO"/>
              </w:rPr>
              <w:t> </w:t>
            </w:r>
          </w:p>
        </w:tc>
        <w:tc>
          <w:tcPr>
            <w:tcW w:w="1000" w:type="pct"/>
            <w:vAlign w:val="center"/>
          </w:tcPr>
          <w:tbl>
            <w:tblPr>
              <w:tblStyle w:val="TableGrid"/>
              <w:tblW w:w="450" w:type="dxa"/>
              <w:tblLook w:val="04A0" w:firstRow="1" w:lastRow="0" w:firstColumn="1" w:lastColumn="0" w:noHBand="0" w:noVBand="1"/>
            </w:tblPr>
            <w:tblGrid>
              <w:gridCol w:w="450"/>
            </w:tblGrid>
            <w:tr w:rsidR="00EA543D" w:rsidRPr="009F2C56" w14:paraId="765B0F39" w14:textId="77777777">
              <w:trPr>
                <w:trHeight w:val="420"/>
              </w:trPr>
              <w:tc>
                <w:tcPr>
                  <w:tcW w:w="1000" w:type="pct"/>
                  <w:shd w:val="clear" w:color="auto" w:fill="D4DFE9"/>
                  <w:vAlign w:val="center"/>
                </w:tcPr>
                <w:p w14:paraId="6ADB33B1" w14:textId="77777777" w:rsidR="00EA543D" w:rsidRPr="009F2C56" w:rsidRDefault="00000000">
                  <w:pPr>
                    <w:keepNext/>
                    <w:jc w:val="center"/>
                    <w:rPr>
                      <w:lang w:val="ro-RO"/>
                    </w:rPr>
                  </w:pPr>
                  <w:r w:rsidRPr="009F2C56">
                    <w:rPr>
                      <w:rFonts w:ascii="Cambria" w:hAnsi="Cambria"/>
                      <w:lang w:val="ro-RO"/>
                    </w:rPr>
                    <w:t> </w:t>
                  </w:r>
                </w:p>
              </w:tc>
            </w:tr>
          </w:tbl>
          <w:p w14:paraId="1E63FCB6" w14:textId="77777777" w:rsidR="00EA543D" w:rsidRPr="009F2C56" w:rsidRDefault="00EA543D">
            <w:pPr>
              <w:rPr>
                <w:lang w:val="ro-RO"/>
              </w:rPr>
            </w:pPr>
          </w:p>
        </w:tc>
      </w:tr>
    </w:tbl>
    <w:p w14:paraId="1E3F2F70" w14:textId="77777777" w:rsidR="00EA543D" w:rsidRPr="009F2C56" w:rsidRDefault="00000000">
      <w:pPr>
        <w:spacing w:line="360" w:lineRule="auto"/>
        <w:ind w:firstLine="493"/>
        <w:rPr>
          <w:lang w:val="ro-RO"/>
        </w:rPr>
      </w:pPr>
      <w:r w:rsidRPr="009F2C56">
        <w:rPr>
          <w:rFonts w:ascii="Cambria" w:hAnsi="Cambria"/>
          <w:lang w:val="ro-RO"/>
        </w:rPr>
        <w:br/>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EA543D" w:rsidRPr="009F2C56" w14:paraId="42D18256" w14:textId="77777777">
        <w:tc>
          <w:tcPr>
            <w:tcW w:w="400" w:type="pct"/>
            <w:shd w:val="clear" w:color="auto" w:fill="015840"/>
            <w:vAlign w:val="center"/>
          </w:tcPr>
          <w:p w14:paraId="790B9FF2" w14:textId="77777777" w:rsidR="00EA543D" w:rsidRPr="009F2C56" w:rsidRDefault="00000000">
            <w:pPr>
              <w:rPr>
                <w:lang w:val="ro-RO"/>
              </w:rPr>
            </w:pPr>
            <w:r w:rsidRPr="009F2C56">
              <w:rPr>
                <w:rFonts w:ascii="Cambria Bold" w:hAnsi="Cambria Bold"/>
                <w:b/>
                <w:color w:val="FFFFFF"/>
                <w:lang w:val="ro-RO"/>
              </w:rPr>
              <w:t>Nr.</w:t>
            </w:r>
            <w:r w:rsidRPr="009F2C56">
              <w:rPr>
                <w:rFonts w:ascii="Cambria Bold" w:hAnsi="Cambria Bold"/>
                <w:b/>
                <w:color w:val="FFFFFF"/>
                <w:lang w:val="ro-RO"/>
              </w:rPr>
              <w:br/>
              <w:t>crt.</w:t>
            </w:r>
          </w:p>
        </w:tc>
        <w:tc>
          <w:tcPr>
            <w:tcW w:w="1500" w:type="pct"/>
            <w:shd w:val="clear" w:color="auto" w:fill="015840"/>
            <w:vAlign w:val="center"/>
          </w:tcPr>
          <w:p w14:paraId="4E03F2F6" w14:textId="77777777" w:rsidR="00EA543D" w:rsidRPr="009F2C56" w:rsidRDefault="00000000">
            <w:pPr>
              <w:rPr>
                <w:lang w:val="ro-RO"/>
              </w:rPr>
            </w:pPr>
            <w:r w:rsidRPr="009F2C56">
              <w:rPr>
                <w:rFonts w:ascii="Cambria Bold" w:hAnsi="Cambria Bold"/>
                <w:b/>
                <w:color w:val="FFFFFF"/>
                <w:lang w:val="ro-RO"/>
              </w:rPr>
              <w:t>Principii și criterii de selecție</w:t>
            </w:r>
          </w:p>
        </w:tc>
        <w:tc>
          <w:tcPr>
            <w:tcW w:w="750" w:type="pct"/>
            <w:shd w:val="clear" w:color="auto" w:fill="015840"/>
            <w:vAlign w:val="center"/>
          </w:tcPr>
          <w:p w14:paraId="088C9E83" w14:textId="77777777" w:rsidR="00EA543D" w:rsidRPr="009F2C56" w:rsidRDefault="00000000">
            <w:pPr>
              <w:keepNext/>
              <w:jc w:val="center"/>
              <w:rPr>
                <w:lang w:val="ro-RO"/>
              </w:rPr>
            </w:pPr>
            <w:r w:rsidRPr="009F2C56">
              <w:rPr>
                <w:rFonts w:ascii="Cambria Bold" w:hAnsi="Cambria Bold"/>
                <w:b/>
                <w:color w:val="FFFFFF"/>
                <w:lang w:val="ro-RO"/>
              </w:rPr>
              <w:t>Punctaj</w:t>
            </w:r>
            <w:r w:rsidRPr="009F2C56">
              <w:rPr>
                <w:rFonts w:ascii="Cambria Bold" w:hAnsi="Cambria Bold"/>
                <w:b/>
                <w:color w:val="FFFFFF"/>
                <w:lang w:val="ro-RO"/>
              </w:rPr>
              <w:br/>
              <w:t>maxim</w:t>
            </w:r>
          </w:p>
        </w:tc>
        <w:tc>
          <w:tcPr>
            <w:tcW w:w="750" w:type="pct"/>
            <w:shd w:val="clear" w:color="auto" w:fill="015840"/>
            <w:vAlign w:val="center"/>
          </w:tcPr>
          <w:p w14:paraId="15A9C496" w14:textId="77777777" w:rsidR="00EA543D" w:rsidRPr="009F2C56" w:rsidRDefault="00000000">
            <w:pPr>
              <w:keepNext/>
              <w:jc w:val="center"/>
              <w:rPr>
                <w:lang w:val="ro-RO"/>
              </w:rPr>
            </w:pPr>
            <w:r w:rsidRPr="009F2C56">
              <w:rPr>
                <w:rFonts w:ascii="Cambria Bold" w:hAnsi="Cambria Bold"/>
                <w:b/>
                <w:color w:val="FFFFFF"/>
                <w:lang w:val="ro-RO"/>
              </w:rPr>
              <w:t>Punctaj</w:t>
            </w:r>
            <w:r w:rsidRPr="009F2C56">
              <w:rPr>
                <w:rFonts w:ascii="Cambria Bold" w:hAnsi="Cambria Bold"/>
                <w:b/>
                <w:color w:val="FFFFFF"/>
                <w:lang w:val="ro-RO"/>
              </w:rPr>
              <w:br/>
              <w:t>obținut</w:t>
            </w:r>
          </w:p>
        </w:tc>
        <w:tc>
          <w:tcPr>
            <w:tcW w:w="0" w:type="auto"/>
            <w:shd w:val="clear" w:color="auto" w:fill="015840"/>
            <w:vAlign w:val="center"/>
          </w:tcPr>
          <w:p w14:paraId="2CE75C6D" w14:textId="77777777" w:rsidR="00EA543D" w:rsidRPr="009F2C56" w:rsidRDefault="00000000">
            <w:pPr>
              <w:keepNext/>
              <w:jc w:val="center"/>
              <w:rPr>
                <w:lang w:val="ro-RO"/>
              </w:rPr>
            </w:pPr>
            <w:r w:rsidRPr="009F2C56">
              <w:rPr>
                <w:rFonts w:ascii="Cambria Bold" w:hAnsi="Cambria Bold"/>
                <w:b/>
                <w:color w:val="FFFFFF"/>
                <w:lang w:val="ro-RO"/>
              </w:rPr>
              <w:t>Justificare</w:t>
            </w:r>
          </w:p>
        </w:tc>
      </w:tr>
      <w:tr w:rsidR="00EA543D" w:rsidRPr="009F2C56" w14:paraId="6694B670" w14:textId="77777777">
        <w:trPr>
          <w:trHeight w:val="450"/>
        </w:trPr>
        <w:tc>
          <w:tcPr>
            <w:tcW w:w="0" w:type="auto"/>
            <w:gridSpan w:val="5"/>
            <w:shd w:val="clear" w:color="auto" w:fill="757575"/>
            <w:vAlign w:val="center"/>
          </w:tcPr>
          <w:p w14:paraId="7A81F4AE" w14:textId="77777777" w:rsidR="00EA543D" w:rsidRPr="009F2C56" w:rsidRDefault="00000000">
            <w:pPr>
              <w:ind w:left="197" w:right="197" w:firstLine="493"/>
              <w:jc w:val="center"/>
              <w:rPr>
                <w:lang w:val="ro-RO"/>
              </w:rPr>
            </w:pPr>
            <w:r w:rsidRPr="009F2C56">
              <w:rPr>
                <w:rFonts w:ascii="Cambria" w:hAnsi="Cambria"/>
                <w:color w:val="FFFFFF"/>
                <w:lang w:val="ro-RO"/>
              </w:rPr>
              <w:t>Pentru fiecare criteriu de selecție este necesară justificarea acordării punctajului</w:t>
            </w:r>
          </w:p>
        </w:tc>
      </w:tr>
      <w:tr w:rsidR="00EA543D" w:rsidRPr="009F2C56" w14:paraId="5C6796BE" w14:textId="77777777">
        <w:trPr>
          <w:trHeight w:val="540"/>
        </w:trPr>
        <w:tc>
          <w:tcPr>
            <w:tcW w:w="0" w:type="auto"/>
            <w:gridSpan w:val="2"/>
            <w:shd w:val="clear" w:color="auto" w:fill="CCE1DB"/>
            <w:vAlign w:val="center"/>
          </w:tcPr>
          <w:p w14:paraId="7227D102" w14:textId="77777777" w:rsidR="00EA543D" w:rsidRPr="009F2C56" w:rsidRDefault="00000000" w:rsidP="009F2C56">
            <w:pPr>
              <w:jc w:val="both"/>
              <w:rPr>
                <w:lang w:val="ro-RO"/>
              </w:rPr>
            </w:pPr>
            <w:r w:rsidRPr="009F2C56">
              <w:rPr>
                <w:rFonts w:ascii="Cambria" w:hAnsi="Cambria"/>
                <w:color w:val="014935"/>
                <w:lang w:val="ro-RO"/>
              </w:rPr>
              <w:t>1 </w:t>
            </w:r>
            <w:r w:rsidRPr="009F2C56">
              <w:rPr>
                <w:rFonts w:ascii="Cambria Bold" w:hAnsi="Cambria Bold"/>
                <w:b/>
                <w:color w:val="014935"/>
                <w:lang w:val="ro-RO"/>
              </w:rPr>
              <w:t>Principiul prioritizarii proiectelor în funcție de tipul investiției;</w:t>
            </w:r>
          </w:p>
        </w:tc>
        <w:tc>
          <w:tcPr>
            <w:tcW w:w="0" w:type="auto"/>
            <w:shd w:val="clear" w:color="auto" w:fill="CCE1DB"/>
            <w:vAlign w:val="center"/>
          </w:tcPr>
          <w:p w14:paraId="7C8A3042" w14:textId="77777777" w:rsidR="00EA543D" w:rsidRPr="009F2C56" w:rsidRDefault="00000000">
            <w:pPr>
              <w:spacing w:line="360" w:lineRule="auto"/>
              <w:ind w:firstLine="493"/>
              <w:rPr>
                <w:lang w:val="ro-RO"/>
              </w:rPr>
            </w:pPr>
            <w:r w:rsidRPr="009F2C56">
              <w:rPr>
                <w:rFonts w:ascii="Cambria Bold" w:hAnsi="Cambria Bold"/>
                <w:b/>
                <w:color w:val="014935"/>
                <w:lang w:val="ro-RO"/>
              </w:rPr>
              <w:t>35</w:t>
            </w:r>
          </w:p>
        </w:tc>
        <w:tc>
          <w:tcPr>
            <w:tcW w:w="0" w:type="auto"/>
            <w:shd w:val="clear" w:color="auto" w:fill="CCE1DB"/>
            <w:vAlign w:val="center"/>
          </w:tcPr>
          <w:p w14:paraId="5C6A61F7" w14:textId="77777777" w:rsidR="00EA543D" w:rsidRPr="009F2C56" w:rsidRDefault="00EA543D">
            <w:pPr>
              <w:rPr>
                <w:lang w:val="ro-RO"/>
              </w:rPr>
            </w:pPr>
          </w:p>
        </w:tc>
        <w:tc>
          <w:tcPr>
            <w:tcW w:w="0" w:type="auto"/>
            <w:shd w:val="clear" w:color="auto" w:fill="CCE1DB"/>
            <w:vAlign w:val="center"/>
          </w:tcPr>
          <w:p w14:paraId="783D22A9" w14:textId="77777777" w:rsidR="00EA543D" w:rsidRPr="009F2C56" w:rsidRDefault="00EA543D">
            <w:pPr>
              <w:rPr>
                <w:lang w:val="ro-RO"/>
              </w:rPr>
            </w:pPr>
          </w:p>
        </w:tc>
      </w:tr>
      <w:tr w:rsidR="00EA543D" w:rsidRPr="009F2C56" w14:paraId="788FE2E3" w14:textId="77777777">
        <w:tc>
          <w:tcPr>
            <w:tcW w:w="0" w:type="auto"/>
            <w:shd w:val="clear" w:color="auto" w:fill="F8ECD2"/>
            <w:vAlign w:val="center"/>
          </w:tcPr>
          <w:p w14:paraId="0D0EDFDA" w14:textId="77777777" w:rsidR="00EA543D" w:rsidRPr="009F2C56" w:rsidRDefault="00000000">
            <w:pPr>
              <w:rPr>
                <w:lang w:val="ro-RO"/>
              </w:rPr>
            </w:pPr>
            <w:r w:rsidRPr="009F2C56">
              <w:rPr>
                <w:rFonts w:ascii="Cambria" w:hAnsi="Cambria"/>
                <w:color w:val="58400C"/>
                <w:lang w:val="ro-RO"/>
              </w:rPr>
              <w:t>CS 1.1</w:t>
            </w:r>
          </w:p>
        </w:tc>
        <w:tc>
          <w:tcPr>
            <w:tcW w:w="0" w:type="auto"/>
            <w:shd w:val="clear" w:color="auto" w:fill="F8ECD2"/>
            <w:vAlign w:val="center"/>
          </w:tcPr>
          <w:p w14:paraId="0EAE6618" w14:textId="77777777" w:rsidR="00EA543D" w:rsidRPr="009F2C56" w:rsidRDefault="00000000" w:rsidP="009F2C56">
            <w:pPr>
              <w:jc w:val="both"/>
              <w:rPr>
                <w:lang w:val="ro-RO"/>
              </w:rPr>
            </w:pPr>
            <w:r w:rsidRPr="009F2C56">
              <w:rPr>
                <w:rFonts w:ascii="Cambria" w:hAnsi="Cambria"/>
                <w:color w:val="58400C"/>
                <w:lang w:val="ro-RO"/>
              </w:rPr>
              <w:t>Proiecte care vizează servicii</w:t>
            </w:r>
          </w:p>
        </w:tc>
        <w:tc>
          <w:tcPr>
            <w:tcW w:w="0" w:type="auto"/>
            <w:vAlign w:val="center"/>
          </w:tcPr>
          <w:p w14:paraId="538F6D86" w14:textId="77777777" w:rsidR="00EA543D" w:rsidRPr="009F2C56" w:rsidRDefault="00000000">
            <w:pPr>
              <w:keepNext/>
              <w:jc w:val="center"/>
              <w:rPr>
                <w:lang w:val="ro-RO"/>
              </w:rPr>
            </w:pPr>
            <w:r w:rsidRPr="009F2C56">
              <w:rPr>
                <w:rFonts w:ascii="Cambria" w:hAnsi="Cambria"/>
                <w:lang w:val="ro-RO"/>
              </w:rPr>
              <w:t>15</w:t>
            </w:r>
          </w:p>
        </w:tc>
        <w:tc>
          <w:tcPr>
            <w:tcW w:w="0" w:type="auto"/>
            <w:vAlign w:val="center"/>
          </w:tcPr>
          <w:p w14:paraId="4069A078" w14:textId="77777777" w:rsidR="00EA543D" w:rsidRPr="009F2C56" w:rsidRDefault="00EA543D">
            <w:pPr>
              <w:rPr>
                <w:lang w:val="ro-RO"/>
              </w:rPr>
            </w:pPr>
          </w:p>
        </w:tc>
        <w:tc>
          <w:tcPr>
            <w:tcW w:w="0" w:type="auto"/>
            <w:vAlign w:val="center"/>
          </w:tcPr>
          <w:p w14:paraId="2F3DFFED" w14:textId="77777777" w:rsidR="00EA543D" w:rsidRPr="009F2C56" w:rsidRDefault="00EA543D">
            <w:pPr>
              <w:rPr>
                <w:lang w:val="ro-RO"/>
              </w:rPr>
            </w:pPr>
          </w:p>
        </w:tc>
      </w:tr>
      <w:tr w:rsidR="00EA543D" w:rsidRPr="009F2C56" w14:paraId="6A75F91D" w14:textId="77777777">
        <w:tc>
          <w:tcPr>
            <w:tcW w:w="0" w:type="auto"/>
            <w:gridSpan w:val="5"/>
            <w:shd w:val="clear" w:color="auto" w:fill="DDDDDD"/>
            <w:vAlign w:val="center"/>
          </w:tcPr>
          <w:p w14:paraId="43001CB8"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Punctarea acestui criteriu se va face numai dacă acest lucru este prezentat şi </w:t>
            </w:r>
            <w:r w:rsidRPr="009F2C56">
              <w:rPr>
                <w:rFonts w:ascii="Cambria" w:hAnsi="Cambria"/>
                <w:lang w:val="ro-RO"/>
              </w:rPr>
              <w:lastRenderedPageBreak/>
              <w:t>demonstrat în Studiul de Fezabilitate/ Memoriu justificativ și în Cererea de Finanțare.</w:t>
            </w:r>
          </w:p>
          <w:p w14:paraId="765A9B3A"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dacă solicitantul este înregistrat cu codul CAEN al activității pentru care se solicită finanțare prin proiect conform Cererii de finanțare/Studiului de fezabilitate/Memoriului justificativ și dacă acest cod CAEN se regăsește în Anexa nr. 13 - Lista codurilor CAEN eligibile la finanțare.</w:t>
            </w:r>
          </w:p>
          <w:p w14:paraId="0D01FEDA"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209AB190" w14:textId="77777777" w:rsidR="00EA543D" w:rsidRPr="009F2C56" w:rsidRDefault="00000000" w:rsidP="009F2C56">
            <w:pPr>
              <w:spacing w:line="276" w:lineRule="auto"/>
              <w:ind w:firstLine="493"/>
              <w:jc w:val="both"/>
              <w:rPr>
                <w:lang w:val="ro-RO"/>
              </w:rPr>
            </w:pPr>
            <w:r w:rsidRPr="009F2C56">
              <w:rPr>
                <w:rFonts w:ascii="Cambria" w:hAnsi="Cambria"/>
                <w:lang w:val="ro-RO"/>
              </w:rPr>
              <w:t>- Certificat constator de bază din care să reiasă codul CAEN autorizat</w:t>
            </w:r>
          </w:p>
          <w:p w14:paraId="699A95E9" w14:textId="77777777" w:rsidR="00EA543D" w:rsidRPr="009F2C56" w:rsidRDefault="00EA543D" w:rsidP="009F2C56">
            <w:pPr>
              <w:spacing w:line="276" w:lineRule="auto"/>
              <w:jc w:val="both"/>
              <w:rPr>
                <w:lang w:val="ro-RO"/>
              </w:rPr>
            </w:pPr>
          </w:p>
        </w:tc>
      </w:tr>
      <w:tr w:rsidR="00EA543D" w:rsidRPr="009F2C56" w14:paraId="7666A695" w14:textId="77777777">
        <w:trPr>
          <w:trHeight w:val="360"/>
        </w:trPr>
        <w:tc>
          <w:tcPr>
            <w:tcW w:w="0" w:type="auto"/>
            <w:gridSpan w:val="5"/>
            <w:vAlign w:val="center"/>
          </w:tcPr>
          <w:p w14:paraId="4AE2B5D6" w14:textId="77777777" w:rsidR="00EA543D" w:rsidRPr="009F2C56" w:rsidRDefault="00000000">
            <w:pPr>
              <w:rPr>
                <w:lang w:val="ro-RO"/>
              </w:rPr>
            </w:pPr>
            <w:r w:rsidRPr="009F2C56">
              <w:rPr>
                <w:rFonts w:ascii="Cambria" w:hAnsi="Cambria"/>
                <w:lang w:val="ro-RO"/>
              </w:rPr>
              <w:lastRenderedPageBreak/>
              <w:t> </w:t>
            </w:r>
          </w:p>
        </w:tc>
      </w:tr>
      <w:tr w:rsidR="00EA543D" w:rsidRPr="009F2C56" w14:paraId="2441952E" w14:textId="77777777">
        <w:tc>
          <w:tcPr>
            <w:tcW w:w="0" w:type="auto"/>
            <w:shd w:val="clear" w:color="auto" w:fill="F8ECD2"/>
            <w:vAlign w:val="center"/>
          </w:tcPr>
          <w:p w14:paraId="5B11AC25" w14:textId="77777777" w:rsidR="00EA543D" w:rsidRPr="009F2C56" w:rsidRDefault="00000000">
            <w:pPr>
              <w:rPr>
                <w:lang w:val="ro-RO"/>
              </w:rPr>
            </w:pPr>
            <w:r w:rsidRPr="009F2C56">
              <w:rPr>
                <w:rFonts w:ascii="Cambria" w:hAnsi="Cambria"/>
                <w:color w:val="58400C"/>
                <w:lang w:val="ro-RO"/>
              </w:rPr>
              <w:t>CS 1.2</w:t>
            </w:r>
          </w:p>
        </w:tc>
        <w:tc>
          <w:tcPr>
            <w:tcW w:w="0" w:type="auto"/>
            <w:shd w:val="clear" w:color="auto" w:fill="F8ECD2"/>
            <w:vAlign w:val="center"/>
          </w:tcPr>
          <w:p w14:paraId="5005F7C2" w14:textId="77777777" w:rsidR="00EA543D" w:rsidRPr="009F2C56" w:rsidRDefault="00000000">
            <w:pPr>
              <w:rPr>
                <w:lang w:val="ro-RO"/>
              </w:rPr>
            </w:pPr>
            <w:r w:rsidRPr="009F2C56">
              <w:rPr>
                <w:rFonts w:ascii="Cambria" w:hAnsi="Cambria"/>
                <w:color w:val="58400C"/>
                <w:lang w:val="ro-RO"/>
              </w:rPr>
              <w:t>Proiecte care vizează activități de producție</w:t>
            </w:r>
          </w:p>
        </w:tc>
        <w:tc>
          <w:tcPr>
            <w:tcW w:w="0" w:type="auto"/>
            <w:vAlign w:val="center"/>
          </w:tcPr>
          <w:p w14:paraId="0FFEB209" w14:textId="77777777" w:rsidR="00EA543D" w:rsidRPr="009F2C56" w:rsidRDefault="00000000">
            <w:pPr>
              <w:keepNext/>
              <w:jc w:val="center"/>
              <w:rPr>
                <w:lang w:val="ro-RO"/>
              </w:rPr>
            </w:pPr>
            <w:r w:rsidRPr="009F2C56">
              <w:rPr>
                <w:rFonts w:ascii="Cambria" w:hAnsi="Cambria"/>
                <w:lang w:val="ro-RO"/>
              </w:rPr>
              <w:t>20</w:t>
            </w:r>
          </w:p>
        </w:tc>
        <w:tc>
          <w:tcPr>
            <w:tcW w:w="0" w:type="auto"/>
            <w:vAlign w:val="center"/>
          </w:tcPr>
          <w:p w14:paraId="3900AD9B" w14:textId="77777777" w:rsidR="00EA543D" w:rsidRPr="009F2C56" w:rsidRDefault="00EA543D">
            <w:pPr>
              <w:rPr>
                <w:lang w:val="ro-RO"/>
              </w:rPr>
            </w:pPr>
          </w:p>
        </w:tc>
        <w:tc>
          <w:tcPr>
            <w:tcW w:w="0" w:type="auto"/>
            <w:vAlign w:val="center"/>
          </w:tcPr>
          <w:p w14:paraId="6A10DED6" w14:textId="77777777" w:rsidR="00EA543D" w:rsidRPr="009F2C56" w:rsidRDefault="00EA543D">
            <w:pPr>
              <w:rPr>
                <w:lang w:val="ro-RO"/>
              </w:rPr>
            </w:pPr>
          </w:p>
        </w:tc>
      </w:tr>
      <w:tr w:rsidR="00EA543D" w:rsidRPr="009F2C56" w14:paraId="2D4153A5" w14:textId="77777777">
        <w:tc>
          <w:tcPr>
            <w:tcW w:w="0" w:type="auto"/>
            <w:gridSpan w:val="5"/>
            <w:shd w:val="clear" w:color="auto" w:fill="DDDDDD"/>
            <w:vAlign w:val="center"/>
          </w:tcPr>
          <w:p w14:paraId="0304CC99" w14:textId="77777777" w:rsidR="00EA543D" w:rsidRPr="009F2C56" w:rsidRDefault="00000000" w:rsidP="009F2C56">
            <w:pPr>
              <w:spacing w:line="276" w:lineRule="auto"/>
              <w:ind w:firstLine="493"/>
              <w:jc w:val="both"/>
              <w:rPr>
                <w:lang w:val="ro-RO"/>
              </w:rPr>
            </w:pPr>
            <w:r w:rsidRPr="009F2C56">
              <w:rPr>
                <w:rFonts w:ascii="Cambria" w:hAnsi="Cambria"/>
                <w:lang w:val="ro-RO"/>
              </w:rPr>
              <w:t>Punctarea acestui criteriu se va face numai dacă acest lucru este prezentat şi demonstrat în Studiul de Fezabilitate/ Memoriu justificativ și în Cererea de Finanțare.</w:t>
            </w:r>
          </w:p>
          <w:p w14:paraId="6A29B69D"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dacă solicitantul este înregistrat cu codul CAEN al activității pentru care se solicită finanțare prin proiect conform Cererii de finanțare/Studiului de fezabilitate/Memoriului justificativ și dacă acest cod CAEN se regăsește în Anexa nr. 13 - Lista codurilor CAEN eligibile la finanțare.</w:t>
            </w:r>
          </w:p>
          <w:p w14:paraId="5D4F853E"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4EB7950E" w14:textId="77777777" w:rsidR="00EA543D" w:rsidRPr="009F2C56" w:rsidRDefault="00000000" w:rsidP="009F2C56">
            <w:pPr>
              <w:spacing w:line="276" w:lineRule="auto"/>
              <w:ind w:firstLine="493"/>
              <w:jc w:val="both"/>
              <w:rPr>
                <w:lang w:val="ro-RO"/>
              </w:rPr>
            </w:pPr>
            <w:r w:rsidRPr="009F2C56">
              <w:rPr>
                <w:rFonts w:ascii="Cambria" w:hAnsi="Cambria"/>
                <w:lang w:val="ro-RO"/>
              </w:rPr>
              <w:t>- Certificat constator de bază din care să reiasă codul CAEN autorizat</w:t>
            </w:r>
          </w:p>
          <w:p w14:paraId="73DE2BC0" w14:textId="77777777" w:rsidR="00EA543D" w:rsidRPr="009F2C56" w:rsidRDefault="00EA543D" w:rsidP="009F2C56">
            <w:pPr>
              <w:spacing w:line="276" w:lineRule="auto"/>
              <w:jc w:val="both"/>
              <w:rPr>
                <w:lang w:val="ro-RO"/>
              </w:rPr>
            </w:pPr>
          </w:p>
        </w:tc>
      </w:tr>
      <w:tr w:rsidR="00EA543D" w:rsidRPr="009F2C56" w14:paraId="3A3767B6" w14:textId="77777777">
        <w:trPr>
          <w:trHeight w:val="360"/>
        </w:trPr>
        <w:tc>
          <w:tcPr>
            <w:tcW w:w="0" w:type="auto"/>
            <w:gridSpan w:val="5"/>
            <w:vAlign w:val="center"/>
          </w:tcPr>
          <w:p w14:paraId="3E32B430" w14:textId="77777777" w:rsidR="00EA543D" w:rsidRPr="009F2C56" w:rsidRDefault="00000000">
            <w:pPr>
              <w:rPr>
                <w:lang w:val="ro-RO"/>
              </w:rPr>
            </w:pPr>
            <w:r w:rsidRPr="009F2C56">
              <w:rPr>
                <w:rFonts w:ascii="Cambria" w:hAnsi="Cambria"/>
                <w:lang w:val="ro-RO"/>
              </w:rPr>
              <w:t> </w:t>
            </w:r>
          </w:p>
        </w:tc>
      </w:tr>
      <w:tr w:rsidR="00EA543D" w:rsidRPr="009F2C56" w14:paraId="3A59C694" w14:textId="77777777">
        <w:tc>
          <w:tcPr>
            <w:tcW w:w="0" w:type="auto"/>
            <w:shd w:val="clear" w:color="auto" w:fill="F8ECD2"/>
            <w:vAlign w:val="center"/>
          </w:tcPr>
          <w:p w14:paraId="7A927586" w14:textId="77777777" w:rsidR="00EA543D" w:rsidRPr="009F2C56" w:rsidRDefault="00000000">
            <w:pPr>
              <w:rPr>
                <w:lang w:val="ro-RO"/>
              </w:rPr>
            </w:pPr>
            <w:r w:rsidRPr="009F2C56">
              <w:rPr>
                <w:rFonts w:ascii="Cambria" w:hAnsi="Cambria"/>
                <w:color w:val="58400C"/>
                <w:lang w:val="ro-RO"/>
              </w:rPr>
              <w:t>CS 1.3</w:t>
            </w:r>
          </w:p>
        </w:tc>
        <w:tc>
          <w:tcPr>
            <w:tcW w:w="0" w:type="auto"/>
            <w:shd w:val="clear" w:color="auto" w:fill="F8ECD2"/>
            <w:vAlign w:val="center"/>
          </w:tcPr>
          <w:p w14:paraId="5FB38FA9" w14:textId="77777777" w:rsidR="00EA543D" w:rsidRPr="009F2C56" w:rsidRDefault="00000000" w:rsidP="009F2C56">
            <w:pPr>
              <w:jc w:val="both"/>
              <w:rPr>
                <w:lang w:val="ro-RO"/>
              </w:rPr>
            </w:pPr>
            <w:r w:rsidRPr="009F2C56">
              <w:rPr>
                <w:rFonts w:ascii="Cambria" w:hAnsi="Cambria"/>
                <w:color w:val="58400C"/>
                <w:lang w:val="ro-RO"/>
              </w:rPr>
              <w:t>Investiția aduce valoare adaugată prin utilizarea resurselor locale</w:t>
            </w:r>
          </w:p>
        </w:tc>
        <w:tc>
          <w:tcPr>
            <w:tcW w:w="0" w:type="auto"/>
            <w:vAlign w:val="center"/>
          </w:tcPr>
          <w:p w14:paraId="069B3B83" w14:textId="77777777" w:rsidR="00EA543D" w:rsidRPr="009F2C56" w:rsidRDefault="00000000">
            <w:pPr>
              <w:keepNext/>
              <w:jc w:val="center"/>
              <w:rPr>
                <w:lang w:val="ro-RO"/>
              </w:rPr>
            </w:pPr>
            <w:r w:rsidRPr="009F2C56">
              <w:rPr>
                <w:rFonts w:ascii="Cambria" w:hAnsi="Cambria"/>
                <w:lang w:val="ro-RO"/>
              </w:rPr>
              <w:t>15</w:t>
            </w:r>
          </w:p>
        </w:tc>
        <w:tc>
          <w:tcPr>
            <w:tcW w:w="0" w:type="auto"/>
            <w:vAlign w:val="center"/>
          </w:tcPr>
          <w:p w14:paraId="0C46C066" w14:textId="77777777" w:rsidR="00EA543D" w:rsidRPr="009F2C56" w:rsidRDefault="00EA543D">
            <w:pPr>
              <w:rPr>
                <w:lang w:val="ro-RO"/>
              </w:rPr>
            </w:pPr>
          </w:p>
        </w:tc>
        <w:tc>
          <w:tcPr>
            <w:tcW w:w="0" w:type="auto"/>
            <w:vAlign w:val="center"/>
          </w:tcPr>
          <w:p w14:paraId="114FB830" w14:textId="77777777" w:rsidR="00EA543D" w:rsidRPr="009F2C56" w:rsidRDefault="00EA543D">
            <w:pPr>
              <w:rPr>
                <w:lang w:val="ro-RO"/>
              </w:rPr>
            </w:pPr>
          </w:p>
        </w:tc>
      </w:tr>
      <w:tr w:rsidR="00EA543D" w:rsidRPr="009F2C56" w14:paraId="7CD3FE7E" w14:textId="77777777">
        <w:tc>
          <w:tcPr>
            <w:tcW w:w="0" w:type="auto"/>
            <w:gridSpan w:val="5"/>
            <w:shd w:val="clear" w:color="auto" w:fill="DDDDDD"/>
            <w:vAlign w:val="center"/>
          </w:tcPr>
          <w:p w14:paraId="2123FE00" w14:textId="77777777" w:rsidR="00EA543D" w:rsidRPr="009F2C56" w:rsidRDefault="00000000" w:rsidP="009F2C56">
            <w:pPr>
              <w:jc w:val="both"/>
              <w:rPr>
                <w:lang w:val="ro-RO"/>
              </w:rPr>
            </w:pPr>
            <w:r w:rsidRPr="009F2C56">
              <w:rPr>
                <w:rFonts w:ascii="Cambria" w:hAnsi="Cambria"/>
                <w:lang w:val="ro-RO"/>
              </w:rPr>
              <w:t>Punctarea acestui criteriu se va face numai dacă acest lucru este prezentat şi argumentat în Studiul de fezabilitate/Memoriu justificativ/Cererea de finanțare, care trebuie să prevadă acțiuni concrete prin care proiectul va valorifica resursele locale.Acțiunile propuse trebuie să fie adaptate tipului de activitate propus și să fie corelate cu descrierea din secțiunea E.2.2 a Cererii de finanțare.</w:t>
            </w:r>
            <w:r w:rsidRPr="009F2C56">
              <w:rPr>
                <w:rFonts w:ascii="Cambria" w:hAnsi="Cambria"/>
                <w:u w:val="single"/>
                <w:lang w:val="ro-RO"/>
              </w:rPr>
              <w:t>Exemple de acțiuni:</w:t>
            </w:r>
            <w:r w:rsidRPr="009F2C56">
              <w:rPr>
                <w:rFonts w:ascii="Cambria" w:hAnsi="Cambria"/>
                <w:lang w:val="ro-RO"/>
              </w:rPr>
              <w:t>- utilizarea de materii prime de la producători locali- colaborări cu antreprenori locali- forță de muncă din teritoriul GAL- etc.La ultima tranșă de plată, solicitantul este obligat să facă dovada implementării acțiunilor asumate prin proiect.</w:t>
            </w:r>
            <w:r w:rsidRPr="009F2C56">
              <w:rPr>
                <w:rFonts w:ascii="Cambria Bold" w:hAnsi="Cambria Bold"/>
                <w:b/>
                <w:u w:val="single"/>
                <w:lang w:val="ro-RO"/>
              </w:rPr>
              <w:t>Documente obligatorii:</w:t>
            </w:r>
            <w:r w:rsidRPr="009F2C56">
              <w:rPr>
                <w:rFonts w:ascii="Cambria" w:hAnsi="Cambria"/>
                <w:lang w:val="ro-RO"/>
              </w:rPr>
              <w:t>- Declarație pe propria răspundere- Detalierea acțiunilor propuse în cadrul Studiului de fezabilitate/Memoriului justificativ/Cererii de finanțare</w:t>
            </w:r>
            <w:r w:rsidRPr="009F2C56">
              <w:rPr>
                <w:rFonts w:ascii="Cambria Bold" w:hAnsi="Cambria Bold"/>
                <w:b/>
                <w:lang w:val="ro-RO"/>
              </w:rPr>
              <w:t>Nota!</w:t>
            </w:r>
            <w:r w:rsidRPr="009F2C56">
              <w:rPr>
                <w:rFonts w:ascii="Cambria" w:hAnsi="Cambria"/>
                <w:lang w:val="ro-RO"/>
              </w:rPr>
              <w:t> Criteriul CS1.3 este cumulativ cu criteriul CS1.1 sau CS1.2.</w:t>
            </w:r>
          </w:p>
        </w:tc>
      </w:tr>
      <w:tr w:rsidR="00EA543D" w:rsidRPr="009F2C56" w14:paraId="37E6366A" w14:textId="77777777">
        <w:trPr>
          <w:trHeight w:val="360"/>
        </w:trPr>
        <w:tc>
          <w:tcPr>
            <w:tcW w:w="0" w:type="auto"/>
            <w:gridSpan w:val="5"/>
            <w:vAlign w:val="center"/>
          </w:tcPr>
          <w:p w14:paraId="6BD72653" w14:textId="77777777" w:rsidR="00EA543D" w:rsidRPr="009F2C56" w:rsidRDefault="00000000">
            <w:pPr>
              <w:rPr>
                <w:lang w:val="ro-RO"/>
              </w:rPr>
            </w:pPr>
            <w:r w:rsidRPr="009F2C56">
              <w:rPr>
                <w:rFonts w:ascii="Cambria" w:hAnsi="Cambria"/>
                <w:lang w:val="ro-RO"/>
              </w:rPr>
              <w:t> </w:t>
            </w:r>
          </w:p>
        </w:tc>
      </w:tr>
      <w:tr w:rsidR="00EA543D" w:rsidRPr="009F2C56" w14:paraId="3C71A68A" w14:textId="77777777">
        <w:trPr>
          <w:trHeight w:val="540"/>
        </w:trPr>
        <w:tc>
          <w:tcPr>
            <w:tcW w:w="0" w:type="auto"/>
            <w:gridSpan w:val="2"/>
            <w:shd w:val="clear" w:color="auto" w:fill="CCE1DB"/>
            <w:vAlign w:val="center"/>
          </w:tcPr>
          <w:p w14:paraId="15C24884" w14:textId="77777777" w:rsidR="00EA543D" w:rsidRPr="009F2C56" w:rsidRDefault="00000000" w:rsidP="009F2C56">
            <w:pPr>
              <w:jc w:val="both"/>
              <w:rPr>
                <w:lang w:val="ro-RO"/>
              </w:rPr>
            </w:pPr>
            <w:r w:rsidRPr="009F2C56">
              <w:rPr>
                <w:rFonts w:ascii="Cambria" w:hAnsi="Cambria"/>
                <w:color w:val="014935"/>
                <w:lang w:val="ro-RO"/>
              </w:rPr>
              <w:t>2 </w:t>
            </w:r>
            <w:r w:rsidRPr="009F2C56">
              <w:rPr>
                <w:rFonts w:ascii="Cambria Bold" w:hAnsi="Cambria Bold"/>
                <w:b/>
                <w:color w:val="014935"/>
                <w:lang w:val="ro-RO"/>
              </w:rPr>
              <w:t>Principiul prioritizarii proiectelor care includ actiuni de protectia mediului;</w:t>
            </w:r>
          </w:p>
        </w:tc>
        <w:tc>
          <w:tcPr>
            <w:tcW w:w="0" w:type="auto"/>
            <w:shd w:val="clear" w:color="auto" w:fill="CCE1DB"/>
            <w:vAlign w:val="center"/>
          </w:tcPr>
          <w:p w14:paraId="5964B8C8" w14:textId="77777777" w:rsidR="00EA543D" w:rsidRPr="009F2C56" w:rsidRDefault="00000000">
            <w:pPr>
              <w:spacing w:line="360" w:lineRule="auto"/>
              <w:ind w:firstLine="493"/>
              <w:rPr>
                <w:lang w:val="ro-RO"/>
              </w:rPr>
            </w:pPr>
            <w:r w:rsidRPr="009F2C56">
              <w:rPr>
                <w:rFonts w:ascii="Cambria Bold" w:hAnsi="Cambria Bold"/>
                <w:b/>
                <w:color w:val="014935"/>
                <w:lang w:val="ro-RO"/>
              </w:rPr>
              <w:t>20</w:t>
            </w:r>
          </w:p>
        </w:tc>
        <w:tc>
          <w:tcPr>
            <w:tcW w:w="0" w:type="auto"/>
            <w:shd w:val="clear" w:color="auto" w:fill="CCE1DB"/>
            <w:vAlign w:val="center"/>
          </w:tcPr>
          <w:p w14:paraId="0811BFC7" w14:textId="77777777" w:rsidR="00EA543D" w:rsidRPr="009F2C56" w:rsidRDefault="00EA543D">
            <w:pPr>
              <w:rPr>
                <w:lang w:val="ro-RO"/>
              </w:rPr>
            </w:pPr>
          </w:p>
        </w:tc>
        <w:tc>
          <w:tcPr>
            <w:tcW w:w="0" w:type="auto"/>
            <w:shd w:val="clear" w:color="auto" w:fill="CCE1DB"/>
            <w:vAlign w:val="center"/>
          </w:tcPr>
          <w:p w14:paraId="2BF6F715" w14:textId="77777777" w:rsidR="00EA543D" w:rsidRPr="009F2C56" w:rsidRDefault="00EA543D">
            <w:pPr>
              <w:rPr>
                <w:lang w:val="ro-RO"/>
              </w:rPr>
            </w:pPr>
          </w:p>
        </w:tc>
      </w:tr>
      <w:tr w:rsidR="00EA543D" w:rsidRPr="009F2C56" w14:paraId="3A7DC694" w14:textId="77777777">
        <w:tc>
          <w:tcPr>
            <w:tcW w:w="0" w:type="auto"/>
            <w:shd w:val="clear" w:color="auto" w:fill="F8ECD2"/>
            <w:vAlign w:val="center"/>
          </w:tcPr>
          <w:p w14:paraId="6F0EC1AA" w14:textId="77777777" w:rsidR="00EA543D" w:rsidRPr="009F2C56" w:rsidRDefault="00000000">
            <w:pPr>
              <w:rPr>
                <w:lang w:val="ro-RO"/>
              </w:rPr>
            </w:pPr>
            <w:r w:rsidRPr="009F2C56">
              <w:rPr>
                <w:rFonts w:ascii="Cambria" w:hAnsi="Cambria"/>
                <w:color w:val="58400C"/>
                <w:lang w:val="ro-RO"/>
              </w:rPr>
              <w:lastRenderedPageBreak/>
              <w:t>CS 2</w:t>
            </w:r>
          </w:p>
        </w:tc>
        <w:tc>
          <w:tcPr>
            <w:tcW w:w="0" w:type="auto"/>
            <w:shd w:val="clear" w:color="auto" w:fill="F8ECD2"/>
            <w:vAlign w:val="center"/>
          </w:tcPr>
          <w:p w14:paraId="2428862E" w14:textId="77777777" w:rsidR="00EA543D" w:rsidRPr="009F2C56" w:rsidRDefault="00000000" w:rsidP="009F2C56">
            <w:pPr>
              <w:spacing w:line="276" w:lineRule="auto"/>
              <w:ind w:firstLine="493"/>
              <w:jc w:val="both"/>
              <w:rPr>
                <w:lang w:val="ro-RO"/>
              </w:rPr>
            </w:pPr>
            <w:r w:rsidRPr="009F2C56">
              <w:rPr>
                <w:rFonts w:ascii="Cambria" w:hAnsi="Cambria"/>
                <w:color w:val="58400C"/>
                <w:lang w:val="ro-RO"/>
              </w:rPr>
              <w:t>Proiectul susține reducerea impactului asupra mediului</w:t>
            </w:r>
          </w:p>
          <w:p w14:paraId="41B04A15" w14:textId="77777777" w:rsidR="00EA543D" w:rsidRPr="009F2C56" w:rsidRDefault="00000000" w:rsidP="009F2C56">
            <w:pPr>
              <w:spacing w:line="276" w:lineRule="auto"/>
              <w:ind w:firstLine="493"/>
              <w:jc w:val="both"/>
              <w:rPr>
                <w:lang w:val="ro-RO"/>
              </w:rPr>
            </w:pPr>
            <w:r w:rsidRPr="009F2C56">
              <w:rPr>
                <w:rFonts w:ascii="Cambria" w:hAnsi="Cambria"/>
                <w:color w:val="58400C"/>
                <w:lang w:val="ro-RO"/>
              </w:rPr>
              <w:t>- minim 2% din valoarea nerambursabilă a proiectului</w:t>
            </w:r>
          </w:p>
          <w:p w14:paraId="2316EA63" w14:textId="77777777" w:rsidR="00EA543D" w:rsidRPr="009F2C56" w:rsidRDefault="00EA543D" w:rsidP="009F2C56">
            <w:pPr>
              <w:spacing w:line="276" w:lineRule="auto"/>
              <w:jc w:val="both"/>
              <w:rPr>
                <w:lang w:val="ro-RO"/>
              </w:rPr>
            </w:pPr>
          </w:p>
        </w:tc>
        <w:tc>
          <w:tcPr>
            <w:tcW w:w="0" w:type="auto"/>
            <w:vAlign w:val="center"/>
          </w:tcPr>
          <w:p w14:paraId="412A9AE0" w14:textId="77777777" w:rsidR="00EA543D" w:rsidRPr="009F2C56" w:rsidRDefault="00000000">
            <w:pPr>
              <w:keepNext/>
              <w:jc w:val="center"/>
              <w:rPr>
                <w:lang w:val="ro-RO"/>
              </w:rPr>
            </w:pPr>
            <w:r w:rsidRPr="009F2C56">
              <w:rPr>
                <w:rFonts w:ascii="Cambria" w:hAnsi="Cambria"/>
                <w:lang w:val="ro-RO"/>
              </w:rPr>
              <w:t>20</w:t>
            </w:r>
          </w:p>
        </w:tc>
        <w:tc>
          <w:tcPr>
            <w:tcW w:w="0" w:type="auto"/>
            <w:vAlign w:val="center"/>
          </w:tcPr>
          <w:p w14:paraId="1A846516" w14:textId="77777777" w:rsidR="00EA543D" w:rsidRPr="009F2C56" w:rsidRDefault="00EA543D">
            <w:pPr>
              <w:rPr>
                <w:lang w:val="ro-RO"/>
              </w:rPr>
            </w:pPr>
          </w:p>
        </w:tc>
        <w:tc>
          <w:tcPr>
            <w:tcW w:w="0" w:type="auto"/>
            <w:vAlign w:val="center"/>
          </w:tcPr>
          <w:p w14:paraId="6426AB12" w14:textId="77777777" w:rsidR="00EA543D" w:rsidRPr="009F2C56" w:rsidRDefault="00EA543D">
            <w:pPr>
              <w:rPr>
                <w:lang w:val="ro-RO"/>
              </w:rPr>
            </w:pPr>
          </w:p>
        </w:tc>
      </w:tr>
      <w:tr w:rsidR="00EA543D" w:rsidRPr="009F2C56" w14:paraId="6A097D9C" w14:textId="77777777">
        <w:tc>
          <w:tcPr>
            <w:tcW w:w="0" w:type="auto"/>
            <w:gridSpan w:val="5"/>
            <w:shd w:val="clear" w:color="auto" w:fill="DDDDDD"/>
            <w:vAlign w:val="center"/>
          </w:tcPr>
          <w:p w14:paraId="0637EAF8" w14:textId="77777777" w:rsidR="00EA543D" w:rsidRPr="009F2C56" w:rsidRDefault="00000000" w:rsidP="009F2C56">
            <w:pPr>
              <w:spacing w:line="276" w:lineRule="auto"/>
              <w:ind w:firstLine="493"/>
              <w:jc w:val="both"/>
              <w:rPr>
                <w:lang w:val="ro-RO"/>
              </w:rPr>
            </w:pPr>
            <w:r w:rsidRPr="009F2C56">
              <w:rPr>
                <w:rFonts w:ascii="Cambria" w:hAnsi="Cambria"/>
                <w:lang w:val="ro-RO"/>
              </w:rPr>
              <w:t>Criteriul se consideră îndeplinit dacă solicitantul completează un deviz distinct care să conțină echipamentele/utilajele/dotările propuse a fi acționate în vederea îndeplinirii acțiunilor pentru protecția mediului propuse în cadrul proiectului. </w:t>
            </w:r>
          </w:p>
          <w:p w14:paraId="2A3DDF59" w14:textId="77777777" w:rsidR="00EA543D" w:rsidRPr="009F2C56" w:rsidRDefault="00000000" w:rsidP="009F2C56">
            <w:pPr>
              <w:spacing w:line="276" w:lineRule="auto"/>
              <w:ind w:firstLine="493"/>
              <w:jc w:val="both"/>
              <w:rPr>
                <w:lang w:val="ro-RO"/>
              </w:rPr>
            </w:pPr>
            <w:r w:rsidRPr="009F2C56">
              <w:rPr>
                <w:rFonts w:ascii="Cambria" w:hAnsi="Cambria"/>
                <w:lang w:val="ro-RO"/>
              </w:rPr>
              <w:t>Punctarea acestui criteriu se va face numai dacă acest lucru este prezentat şi demonstrat în Studiul de Fezabilitate/ Memoriul justificativ/Cererea de finanțare, care trebuie să prevadă în mod concret cel puțin o acțiune care va avea ca efect reducerea impactului asupra mediului.</w:t>
            </w:r>
          </w:p>
          <w:p w14:paraId="22AE161A" w14:textId="77777777" w:rsidR="00EA543D" w:rsidRPr="009F2C56" w:rsidRDefault="00000000" w:rsidP="009F2C56">
            <w:pPr>
              <w:spacing w:line="276" w:lineRule="auto"/>
              <w:ind w:firstLine="493"/>
              <w:jc w:val="both"/>
              <w:rPr>
                <w:lang w:val="ro-RO"/>
              </w:rPr>
            </w:pPr>
            <w:r w:rsidRPr="009F2C56">
              <w:rPr>
                <w:rFonts w:ascii="Cambria" w:hAnsi="Cambria"/>
                <w:lang w:val="ro-RO"/>
              </w:rPr>
              <w:t>Acțiunile propuse în proiect trebuie să fie adaptate tipului de activitate propus și să fie corelate cu descrierea din secțiunea E.2.2 a cererii de finanțare. </w:t>
            </w:r>
          </w:p>
          <w:p w14:paraId="0B92A2D7" w14:textId="77777777" w:rsidR="00EA543D" w:rsidRPr="009F2C56" w:rsidRDefault="00000000" w:rsidP="009F2C56">
            <w:pPr>
              <w:spacing w:line="276" w:lineRule="auto"/>
              <w:ind w:firstLine="493"/>
              <w:jc w:val="both"/>
              <w:rPr>
                <w:lang w:val="ro-RO"/>
              </w:rPr>
            </w:pPr>
            <w:r w:rsidRPr="009F2C56">
              <w:rPr>
                <w:rFonts w:ascii="Cambria" w:hAnsi="Cambria"/>
                <w:u w:val="single"/>
                <w:lang w:val="ro-RO"/>
              </w:rPr>
              <w:t>Exemple de acțiuni:</w:t>
            </w:r>
          </w:p>
          <w:p w14:paraId="137DB8D9" w14:textId="77777777" w:rsidR="00EA543D" w:rsidRPr="009F2C56" w:rsidRDefault="00000000" w:rsidP="009F2C56">
            <w:pPr>
              <w:spacing w:line="276" w:lineRule="auto"/>
              <w:ind w:firstLine="493"/>
              <w:jc w:val="both"/>
              <w:rPr>
                <w:lang w:val="ro-RO"/>
              </w:rPr>
            </w:pPr>
            <w:r w:rsidRPr="009F2C56">
              <w:rPr>
                <w:rFonts w:ascii="Cambria" w:hAnsi="Cambria"/>
                <w:lang w:val="ro-RO"/>
              </w:rPr>
              <w:t>-  dotări pentru reducerea consumului de energie sau apă (achiziția de echipamente cu consum redus de energie - cu etichetă energetică A sau echivalent, achiziția și instalarea de pompe de căldură, panouri fotovoltaice sau solare etc., sisteme de iluminat LED pentru spații de lucru, instalații de reducere a consumului de apă- robinete economice, sisteme automate etc.).</w:t>
            </w:r>
          </w:p>
          <w:p w14:paraId="59290CC9" w14:textId="77777777" w:rsidR="00EA543D" w:rsidRPr="009F2C56" w:rsidRDefault="00000000" w:rsidP="009F2C56">
            <w:pPr>
              <w:spacing w:line="276" w:lineRule="auto"/>
              <w:ind w:firstLine="493"/>
              <w:jc w:val="both"/>
              <w:rPr>
                <w:lang w:val="ro-RO"/>
              </w:rPr>
            </w:pPr>
            <w:r w:rsidRPr="009F2C56">
              <w:rPr>
                <w:rFonts w:ascii="Cambria" w:hAnsi="Cambria"/>
                <w:lang w:val="ro-RO"/>
              </w:rPr>
              <w:t>- echipamente prietenoase cu mediul</w:t>
            </w:r>
          </w:p>
          <w:p w14:paraId="16DC5E74" w14:textId="77777777" w:rsidR="00EA543D" w:rsidRPr="009F2C56" w:rsidRDefault="00000000" w:rsidP="009F2C56">
            <w:pPr>
              <w:spacing w:line="276" w:lineRule="auto"/>
              <w:ind w:firstLine="493"/>
              <w:jc w:val="both"/>
              <w:rPr>
                <w:lang w:val="ro-RO"/>
              </w:rPr>
            </w:pPr>
            <w:r w:rsidRPr="009F2C56">
              <w:rPr>
                <w:rFonts w:ascii="Cambria" w:hAnsi="Cambria"/>
                <w:lang w:val="ro-RO"/>
              </w:rPr>
              <w:t>La ultima tranșa de plată, solicitantul este obligat să facă dovada implementării acțiunilor asumate prin proiect. </w:t>
            </w:r>
          </w:p>
          <w:p w14:paraId="1F203D0B"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32D28B9D" w14:textId="77777777" w:rsidR="00EA543D" w:rsidRPr="009F2C56" w:rsidRDefault="00000000" w:rsidP="009F2C56">
            <w:pPr>
              <w:spacing w:line="276" w:lineRule="auto"/>
              <w:ind w:firstLine="493"/>
              <w:jc w:val="both"/>
              <w:rPr>
                <w:lang w:val="ro-RO"/>
              </w:rPr>
            </w:pPr>
            <w:r w:rsidRPr="009F2C56">
              <w:rPr>
                <w:rFonts w:ascii="Cambria" w:hAnsi="Cambria"/>
                <w:lang w:val="ro-RO"/>
              </w:rPr>
              <w:t>- Declarație privind acțiunile de mediu</w:t>
            </w:r>
          </w:p>
          <w:p w14:paraId="5242DDDA" w14:textId="77777777" w:rsidR="00EA543D" w:rsidRPr="009F2C56" w:rsidRDefault="00000000" w:rsidP="009F2C56">
            <w:pPr>
              <w:spacing w:line="276" w:lineRule="auto"/>
              <w:ind w:firstLine="493"/>
              <w:jc w:val="both"/>
              <w:rPr>
                <w:lang w:val="ro-RO"/>
              </w:rPr>
            </w:pPr>
            <w:r w:rsidRPr="009F2C56">
              <w:rPr>
                <w:rFonts w:ascii="Cambria" w:hAnsi="Cambria"/>
                <w:lang w:val="ro-RO"/>
              </w:rPr>
              <w:t>- Deviz distinct cu echipamentele/utilajele/dotările propuse pentru realizarea acțiunilor de protecție a mediului</w:t>
            </w:r>
          </w:p>
          <w:p w14:paraId="6A45C989" w14:textId="77777777" w:rsidR="00EA543D" w:rsidRPr="009F2C56" w:rsidRDefault="00000000" w:rsidP="009F2C56">
            <w:pPr>
              <w:spacing w:line="276" w:lineRule="auto"/>
              <w:ind w:firstLine="493"/>
              <w:jc w:val="both"/>
              <w:rPr>
                <w:lang w:val="ro-RO"/>
              </w:rPr>
            </w:pPr>
            <w:r w:rsidRPr="009F2C56">
              <w:rPr>
                <w:rFonts w:ascii="Cambria" w:hAnsi="Cambria"/>
                <w:lang w:val="ro-RO"/>
              </w:rPr>
              <w:t>- Detalierea acțiunilor propuse în Studiul de fezabilitate/Memoriu justificativ (dacă este cazul)</w:t>
            </w:r>
          </w:p>
          <w:p w14:paraId="125188B4" w14:textId="77777777" w:rsidR="00EA543D" w:rsidRPr="009F2C56" w:rsidRDefault="00000000" w:rsidP="009F2C56">
            <w:pPr>
              <w:spacing w:line="276" w:lineRule="auto"/>
              <w:ind w:firstLine="493"/>
              <w:jc w:val="both"/>
              <w:rPr>
                <w:lang w:val="ro-RO"/>
              </w:rPr>
            </w:pPr>
            <w:r w:rsidRPr="009F2C56">
              <w:rPr>
                <w:rFonts w:ascii="Cambria" w:hAnsi="Cambria"/>
                <w:lang w:val="ro-RO"/>
              </w:rPr>
              <w:t>- Secțiunea E.2.2 din Cererea de finanțare</w:t>
            </w:r>
          </w:p>
          <w:p w14:paraId="5CF62580" w14:textId="77777777" w:rsidR="00EA543D" w:rsidRPr="009F2C56" w:rsidRDefault="00EA543D" w:rsidP="009F2C56">
            <w:pPr>
              <w:spacing w:line="276" w:lineRule="auto"/>
              <w:jc w:val="both"/>
              <w:rPr>
                <w:lang w:val="ro-RO"/>
              </w:rPr>
            </w:pPr>
          </w:p>
        </w:tc>
      </w:tr>
      <w:tr w:rsidR="00EA543D" w:rsidRPr="009F2C56" w14:paraId="5E70A0F3" w14:textId="77777777">
        <w:trPr>
          <w:trHeight w:val="360"/>
        </w:trPr>
        <w:tc>
          <w:tcPr>
            <w:tcW w:w="0" w:type="auto"/>
            <w:gridSpan w:val="5"/>
            <w:vAlign w:val="center"/>
          </w:tcPr>
          <w:p w14:paraId="0924A8E9" w14:textId="77777777" w:rsidR="00EA543D" w:rsidRPr="009F2C56" w:rsidRDefault="00000000">
            <w:pPr>
              <w:rPr>
                <w:lang w:val="ro-RO"/>
              </w:rPr>
            </w:pPr>
            <w:r w:rsidRPr="009F2C56">
              <w:rPr>
                <w:rFonts w:ascii="Cambria" w:hAnsi="Cambria"/>
                <w:lang w:val="ro-RO"/>
              </w:rPr>
              <w:t> </w:t>
            </w:r>
          </w:p>
        </w:tc>
      </w:tr>
      <w:tr w:rsidR="00EA543D" w:rsidRPr="009F2C56" w14:paraId="4A295B08" w14:textId="77777777">
        <w:trPr>
          <w:trHeight w:val="540"/>
        </w:trPr>
        <w:tc>
          <w:tcPr>
            <w:tcW w:w="0" w:type="auto"/>
            <w:gridSpan w:val="2"/>
            <w:shd w:val="clear" w:color="auto" w:fill="CCE1DB"/>
            <w:vAlign w:val="center"/>
          </w:tcPr>
          <w:p w14:paraId="21DB6DDC" w14:textId="77777777" w:rsidR="00EA543D" w:rsidRPr="009F2C56" w:rsidRDefault="00000000" w:rsidP="009F2C56">
            <w:pPr>
              <w:jc w:val="both"/>
              <w:rPr>
                <w:lang w:val="ro-RO"/>
              </w:rPr>
            </w:pPr>
            <w:r w:rsidRPr="009F2C56">
              <w:rPr>
                <w:rFonts w:ascii="Cambria" w:hAnsi="Cambria"/>
                <w:color w:val="014935"/>
                <w:lang w:val="ro-RO"/>
              </w:rPr>
              <w:t>3 </w:t>
            </w:r>
            <w:r w:rsidRPr="009F2C56">
              <w:rPr>
                <w:rFonts w:ascii="Cambria Bold" w:hAnsi="Cambria Bold"/>
                <w:b/>
                <w:color w:val="014935"/>
                <w:lang w:val="ro-RO"/>
              </w:rPr>
              <w:t xml:space="preserve">Principiul derularii activitatilor anterioare ca activitate generala de management a firmei, pentru o mai buna gestionare a </w:t>
            </w:r>
            <w:r w:rsidRPr="009F2C56">
              <w:rPr>
                <w:rFonts w:ascii="Cambria Bold" w:hAnsi="Cambria Bold"/>
                <w:b/>
                <w:color w:val="014935"/>
                <w:lang w:val="ro-RO"/>
              </w:rPr>
              <w:lastRenderedPageBreak/>
              <w:t>activitatii economice;</w:t>
            </w:r>
          </w:p>
        </w:tc>
        <w:tc>
          <w:tcPr>
            <w:tcW w:w="0" w:type="auto"/>
            <w:shd w:val="clear" w:color="auto" w:fill="CCE1DB"/>
            <w:vAlign w:val="center"/>
          </w:tcPr>
          <w:p w14:paraId="7A1253C1" w14:textId="77777777" w:rsidR="00EA543D" w:rsidRPr="009F2C56" w:rsidRDefault="00000000">
            <w:pPr>
              <w:spacing w:line="360" w:lineRule="auto"/>
              <w:ind w:firstLine="493"/>
              <w:rPr>
                <w:lang w:val="ro-RO"/>
              </w:rPr>
            </w:pPr>
            <w:r w:rsidRPr="009F2C56">
              <w:rPr>
                <w:rFonts w:ascii="Cambria Bold" w:hAnsi="Cambria Bold"/>
                <w:b/>
                <w:color w:val="014935"/>
                <w:lang w:val="ro-RO"/>
              </w:rPr>
              <w:lastRenderedPageBreak/>
              <w:t>15</w:t>
            </w:r>
          </w:p>
        </w:tc>
        <w:tc>
          <w:tcPr>
            <w:tcW w:w="0" w:type="auto"/>
            <w:shd w:val="clear" w:color="auto" w:fill="CCE1DB"/>
            <w:vAlign w:val="center"/>
          </w:tcPr>
          <w:p w14:paraId="2C241437" w14:textId="77777777" w:rsidR="00EA543D" w:rsidRPr="009F2C56" w:rsidRDefault="00EA543D">
            <w:pPr>
              <w:rPr>
                <w:lang w:val="ro-RO"/>
              </w:rPr>
            </w:pPr>
          </w:p>
        </w:tc>
        <w:tc>
          <w:tcPr>
            <w:tcW w:w="0" w:type="auto"/>
            <w:shd w:val="clear" w:color="auto" w:fill="CCE1DB"/>
            <w:vAlign w:val="center"/>
          </w:tcPr>
          <w:p w14:paraId="7F285A9E" w14:textId="77777777" w:rsidR="00EA543D" w:rsidRPr="009F2C56" w:rsidRDefault="00EA543D">
            <w:pPr>
              <w:rPr>
                <w:lang w:val="ro-RO"/>
              </w:rPr>
            </w:pPr>
          </w:p>
        </w:tc>
      </w:tr>
      <w:tr w:rsidR="00EA543D" w:rsidRPr="009F2C56" w14:paraId="27673AC1" w14:textId="77777777">
        <w:tc>
          <w:tcPr>
            <w:tcW w:w="0" w:type="auto"/>
            <w:shd w:val="clear" w:color="auto" w:fill="F8ECD2"/>
            <w:vAlign w:val="center"/>
          </w:tcPr>
          <w:p w14:paraId="2F9610A8" w14:textId="77777777" w:rsidR="00EA543D" w:rsidRPr="009F2C56" w:rsidRDefault="00000000">
            <w:pPr>
              <w:rPr>
                <w:lang w:val="ro-RO"/>
              </w:rPr>
            </w:pPr>
            <w:r w:rsidRPr="009F2C56">
              <w:rPr>
                <w:rFonts w:ascii="Cambria" w:hAnsi="Cambria"/>
                <w:color w:val="58400C"/>
                <w:lang w:val="ro-RO"/>
              </w:rPr>
              <w:t>CS 3.1</w:t>
            </w:r>
          </w:p>
        </w:tc>
        <w:tc>
          <w:tcPr>
            <w:tcW w:w="0" w:type="auto"/>
            <w:shd w:val="clear" w:color="auto" w:fill="F8ECD2"/>
            <w:vAlign w:val="center"/>
          </w:tcPr>
          <w:p w14:paraId="2B09D333" w14:textId="77777777" w:rsidR="00EA543D" w:rsidRPr="009F2C56" w:rsidRDefault="00000000" w:rsidP="009F2C56">
            <w:pPr>
              <w:jc w:val="both"/>
              <w:rPr>
                <w:lang w:val="ro-RO"/>
              </w:rPr>
            </w:pPr>
            <w:r w:rsidRPr="009F2C56">
              <w:rPr>
                <w:rFonts w:ascii="Cambria" w:hAnsi="Cambria"/>
                <w:color w:val="58400C"/>
                <w:lang w:val="ro-RO"/>
              </w:rPr>
              <w:t>Proiecte depuse de solicitanții cu vechimea întreprinderii active de minim 3 ani</w:t>
            </w:r>
          </w:p>
        </w:tc>
        <w:tc>
          <w:tcPr>
            <w:tcW w:w="0" w:type="auto"/>
            <w:vAlign w:val="center"/>
          </w:tcPr>
          <w:p w14:paraId="32F82106" w14:textId="77777777" w:rsidR="00EA543D" w:rsidRPr="009F2C56" w:rsidRDefault="00000000">
            <w:pPr>
              <w:keepNext/>
              <w:jc w:val="center"/>
              <w:rPr>
                <w:lang w:val="ro-RO"/>
              </w:rPr>
            </w:pPr>
            <w:r w:rsidRPr="009F2C56">
              <w:rPr>
                <w:rFonts w:ascii="Cambria" w:hAnsi="Cambria"/>
                <w:lang w:val="ro-RO"/>
              </w:rPr>
              <w:t>15</w:t>
            </w:r>
          </w:p>
        </w:tc>
        <w:tc>
          <w:tcPr>
            <w:tcW w:w="0" w:type="auto"/>
            <w:vAlign w:val="center"/>
          </w:tcPr>
          <w:p w14:paraId="7417A051" w14:textId="77777777" w:rsidR="00EA543D" w:rsidRPr="009F2C56" w:rsidRDefault="00EA543D">
            <w:pPr>
              <w:rPr>
                <w:lang w:val="ro-RO"/>
              </w:rPr>
            </w:pPr>
          </w:p>
        </w:tc>
        <w:tc>
          <w:tcPr>
            <w:tcW w:w="0" w:type="auto"/>
            <w:vAlign w:val="center"/>
          </w:tcPr>
          <w:p w14:paraId="496E4C05" w14:textId="77777777" w:rsidR="00EA543D" w:rsidRPr="009F2C56" w:rsidRDefault="00EA543D">
            <w:pPr>
              <w:rPr>
                <w:lang w:val="ro-RO"/>
              </w:rPr>
            </w:pPr>
          </w:p>
        </w:tc>
      </w:tr>
      <w:tr w:rsidR="00EA543D" w:rsidRPr="009F2C56" w14:paraId="7EA9C72C" w14:textId="77777777">
        <w:tc>
          <w:tcPr>
            <w:tcW w:w="0" w:type="auto"/>
            <w:gridSpan w:val="5"/>
            <w:shd w:val="clear" w:color="auto" w:fill="DDDDDD"/>
            <w:vAlign w:val="center"/>
          </w:tcPr>
          <w:p w14:paraId="3E45B6E9" w14:textId="77777777" w:rsidR="00EA543D" w:rsidRPr="009F2C56" w:rsidRDefault="00000000" w:rsidP="009F2C56">
            <w:pPr>
              <w:spacing w:line="276" w:lineRule="auto"/>
              <w:ind w:firstLine="493"/>
              <w:jc w:val="both"/>
              <w:rPr>
                <w:lang w:val="ro-RO"/>
              </w:rPr>
            </w:pPr>
            <w:r w:rsidRPr="009F2C56">
              <w:rPr>
                <w:rFonts w:ascii="Cambria" w:hAnsi="Cambria"/>
                <w:lang w:val="ro-RO"/>
              </w:rPr>
              <w:t>Solicitantul, inclusiv cei înființați în baza OUG 44/2008 prezintă la depunerea cererii de finanțare dovada vechimii întreprinderii prin prezentarea documentului </w:t>
            </w:r>
            <w:r w:rsidRPr="009F2C56">
              <w:rPr>
                <w:rFonts w:ascii="Cambria Bold" w:hAnsi="Cambria Bold"/>
                <w:b/>
                <w:lang w:val="ro-RO"/>
              </w:rPr>
              <w:t>Declarația expertului contabil </w:t>
            </w:r>
            <w:r w:rsidRPr="009F2C56">
              <w:rPr>
                <w:rFonts w:ascii="Cambria" w:hAnsi="Cambria"/>
                <w:lang w:val="ro-RO"/>
              </w:rPr>
              <w:t>din care să rezulte ca a obținut anterior, în funcție de numărul de ani fiscali vizați de criteriile de selecție aferente acestui principiu (3 ani și peste) venituri din activitatea/activitățile desfășurate și ponderea acestora în total cifra de afaceri/total venituri declarate, cu menționarea codurilor CAEN aferente activităților.</w:t>
            </w:r>
          </w:p>
          <w:p w14:paraId="1386D659"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36D9D5AC" w14:textId="77777777" w:rsidR="00EA543D" w:rsidRPr="009F2C56" w:rsidRDefault="00000000" w:rsidP="009F2C56">
            <w:pPr>
              <w:spacing w:line="276" w:lineRule="auto"/>
              <w:ind w:firstLine="493"/>
              <w:jc w:val="both"/>
              <w:rPr>
                <w:lang w:val="ro-RO"/>
              </w:rPr>
            </w:pPr>
            <w:r w:rsidRPr="009F2C56">
              <w:rPr>
                <w:rFonts w:ascii="Cambria" w:hAnsi="Cambria"/>
                <w:lang w:val="ro-RO"/>
              </w:rPr>
              <w:t>- Declarația expert contabil</w:t>
            </w:r>
          </w:p>
          <w:p w14:paraId="5DE6E9F2" w14:textId="77777777" w:rsidR="00EA543D" w:rsidRPr="009F2C56" w:rsidRDefault="00EA543D" w:rsidP="009F2C56">
            <w:pPr>
              <w:spacing w:line="276" w:lineRule="auto"/>
              <w:jc w:val="both"/>
              <w:rPr>
                <w:lang w:val="ro-RO"/>
              </w:rPr>
            </w:pPr>
          </w:p>
        </w:tc>
      </w:tr>
      <w:tr w:rsidR="00EA543D" w:rsidRPr="009F2C56" w14:paraId="1B205B09" w14:textId="77777777">
        <w:trPr>
          <w:trHeight w:val="360"/>
        </w:trPr>
        <w:tc>
          <w:tcPr>
            <w:tcW w:w="0" w:type="auto"/>
            <w:gridSpan w:val="5"/>
            <w:vAlign w:val="center"/>
          </w:tcPr>
          <w:p w14:paraId="524AD027" w14:textId="77777777" w:rsidR="00EA543D" w:rsidRPr="009F2C56" w:rsidRDefault="00000000">
            <w:pPr>
              <w:rPr>
                <w:lang w:val="ro-RO"/>
              </w:rPr>
            </w:pPr>
            <w:r w:rsidRPr="009F2C56">
              <w:rPr>
                <w:rFonts w:ascii="Cambria" w:hAnsi="Cambria"/>
                <w:lang w:val="ro-RO"/>
              </w:rPr>
              <w:t> </w:t>
            </w:r>
          </w:p>
        </w:tc>
      </w:tr>
      <w:tr w:rsidR="00EA543D" w:rsidRPr="009F2C56" w14:paraId="7FB7CE07" w14:textId="77777777">
        <w:tc>
          <w:tcPr>
            <w:tcW w:w="0" w:type="auto"/>
            <w:shd w:val="clear" w:color="auto" w:fill="F8ECD2"/>
            <w:vAlign w:val="center"/>
          </w:tcPr>
          <w:p w14:paraId="43512D34" w14:textId="77777777" w:rsidR="00EA543D" w:rsidRPr="009F2C56" w:rsidRDefault="00000000">
            <w:pPr>
              <w:rPr>
                <w:lang w:val="ro-RO"/>
              </w:rPr>
            </w:pPr>
            <w:r w:rsidRPr="009F2C56">
              <w:rPr>
                <w:rFonts w:ascii="Cambria" w:hAnsi="Cambria"/>
                <w:color w:val="58400C"/>
                <w:lang w:val="ro-RO"/>
              </w:rPr>
              <w:t>CS 3.2</w:t>
            </w:r>
          </w:p>
        </w:tc>
        <w:tc>
          <w:tcPr>
            <w:tcW w:w="0" w:type="auto"/>
            <w:shd w:val="clear" w:color="auto" w:fill="F8ECD2"/>
            <w:vAlign w:val="center"/>
          </w:tcPr>
          <w:p w14:paraId="1C4001EE" w14:textId="77777777" w:rsidR="00EA543D" w:rsidRPr="009F2C56" w:rsidRDefault="00000000" w:rsidP="009F2C56">
            <w:pPr>
              <w:jc w:val="both"/>
              <w:rPr>
                <w:lang w:val="ro-RO"/>
              </w:rPr>
            </w:pPr>
            <w:r w:rsidRPr="009F2C56">
              <w:rPr>
                <w:rFonts w:ascii="Cambria" w:hAnsi="Cambria"/>
                <w:color w:val="58400C"/>
                <w:lang w:val="ro-RO"/>
              </w:rPr>
              <w:t>Proiecte depuse de solicitanții cu vechimea întreprinderii active între 1 - 2 ani</w:t>
            </w:r>
          </w:p>
        </w:tc>
        <w:tc>
          <w:tcPr>
            <w:tcW w:w="0" w:type="auto"/>
            <w:vAlign w:val="center"/>
          </w:tcPr>
          <w:p w14:paraId="5E96B95D" w14:textId="77777777" w:rsidR="00EA543D" w:rsidRPr="009F2C56" w:rsidRDefault="00000000">
            <w:pPr>
              <w:keepNext/>
              <w:jc w:val="center"/>
              <w:rPr>
                <w:lang w:val="ro-RO"/>
              </w:rPr>
            </w:pPr>
            <w:r w:rsidRPr="009F2C56">
              <w:rPr>
                <w:rFonts w:ascii="Cambria" w:hAnsi="Cambria"/>
                <w:lang w:val="ro-RO"/>
              </w:rPr>
              <w:t>10</w:t>
            </w:r>
          </w:p>
        </w:tc>
        <w:tc>
          <w:tcPr>
            <w:tcW w:w="0" w:type="auto"/>
            <w:vAlign w:val="center"/>
          </w:tcPr>
          <w:p w14:paraId="5751FD93" w14:textId="77777777" w:rsidR="00EA543D" w:rsidRPr="009F2C56" w:rsidRDefault="00EA543D">
            <w:pPr>
              <w:rPr>
                <w:lang w:val="ro-RO"/>
              </w:rPr>
            </w:pPr>
          </w:p>
        </w:tc>
        <w:tc>
          <w:tcPr>
            <w:tcW w:w="0" w:type="auto"/>
            <w:vAlign w:val="center"/>
          </w:tcPr>
          <w:p w14:paraId="7F79D39B" w14:textId="77777777" w:rsidR="00EA543D" w:rsidRPr="009F2C56" w:rsidRDefault="00EA543D">
            <w:pPr>
              <w:rPr>
                <w:lang w:val="ro-RO"/>
              </w:rPr>
            </w:pPr>
          </w:p>
        </w:tc>
      </w:tr>
      <w:tr w:rsidR="00EA543D" w:rsidRPr="009F2C56" w14:paraId="304F232E" w14:textId="77777777">
        <w:tc>
          <w:tcPr>
            <w:tcW w:w="0" w:type="auto"/>
            <w:gridSpan w:val="5"/>
            <w:shd w:val="clear" w:color="auto" w:fill="DDDDDD"/>
            <w:vAlign w:val="center"/>
          </w:tcPr>
          <w:p w14:paraId="4967D1F6" w14:textId="77777777" w:rsidR="00EA543D" w:rsidRPr="009F2C56" w:rsidRDefault="00000000" w:rsidP="009F2C56">
            <w:pPr>
              <w:spacing w:line="276" w:lineRule="auto"/>
              <w:ind w:firstLine="493"/>
              <w:jc w:val="both"/>
              <w:rPr>
                <w:lang w:val="ro-RO"/>
              </w:rPr>
            </w:pPr>
            <w:r w:rsidRPr="009F2C56">
              <w:rPr>
                <w:rFonts w:ascii="Cambria" w:hAnsi="Cambria"/>
                <w:lang w:val="ro-RO"/>
              </w:rPr>
              <w:t>Solicitantul, inclusiv cei înființați în baza OUG 44/2008 prezintă la depunerea cererii de finanțare dovada vechimii întreprinderii prin prezentarea documentului </w:t>
            </w:r>
            <w:r w:rsidRPr="009F2C56">
              <w:rPr>
                <w:rFonts w:ascii="Cambria Bold" w:hAnsi="Cambria Bold"/>
                <w:b/>
                <w:lang w:val="ro-RO"/>
              </w:rPr>
              <w:t>Declarația expertului contabil</w:t>
            </w:r>
            <w:r w:rsidRPr="009F2C56">
              <w:rPr>
                <w:rFonts w:ascii="Cambria" w:hAnsi="Cambria"/>
                <w:lang w:val="ro-RO"/>
              </w:rPr>
              <w:t> din care să rezulte ca a obținut anterior, în funcție de numărul de ani fiscali vizați de criteriile de selecție aferente acestui principiu (între 1 și 2 ani) venituri din activitatea/activitățile desfășurate și ponderea acestora în total cifra de afaceri/total venituri declarate, cu menționarea codurilor CAEN aferente activităților.</w:t>
            </w:r>
          </w:p>
          <w:p w14:paraId="2EEEA81B"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14B3D034" w14:textId="77777777" w:rsidR="00EA543D" w:rsidRPr="009F2C56" w:rsidRDefault="00000000" w:rsidP="009F2C56">
            <w:pPr>
              <w:spacing w:line="276" w:lineRule="auto"/>
              <w:ind w:firstLine="493"/>
              <w:jc w:val="both"/>
              <w:rPr>
                <w:lang w:val="ro-RO"/>
              </w:rPr>
            </w:pPr>
            <w:r w:rsidRPr="009F2C56">
              <w:rPr>
                <w:rFonts w:ascii="Cambria" w:hAnsi="Cambria"/>
                <w:lang w:val="ro-RO"/>
              </w:rPr>
              <w:t>- Declarația expert contabil</w:t>
            </w:r>
          </w:p>
          <w:p w14:paraId="51471DCD" w14:textId="77777777" w:rsidR="00EA543D" w:rsidRPr="009F2C56" w:rsidRDefault="00EA543D" w:rsidP="009F2C56">
            <w:pPr>
              <w:spacing w:line="276" w:lineRule="auto"/>
              <w:jc w:val="both"/>
              <w:rPr>
                <w:lang w:val="ro-RO"/>
              </w:rPr>
            </w:pPr>
          </w:p>
        </w:tc>
      </w:tr>
      <w:tr w:rsidR="00EA543D" w:rsidRPr="009F2C56" w14:paraId="56AC7D34" w14:textId="77777777">
        <w:trPr>
          <w:trHeight w:val="360"/>
        </w:trPr>
        <w:tc>
          <w:tcPr>
            <w:tcW w:w="0" w:type="auto"/>
            <w:gridSpan w:val="5"/>
            <w:vAlign w:val="center"/>
          </w:tcPr>
          <w:p w14:paraId="67057027" w14:textId="77777777" w:rsidR="00EA543D" w:rsidRPr="009F2C56" w:rsidRDefault="00000000">
            <w:pPr>
              <w:rPr>
                <w:lang w:val="ro-RO"/>
              </w:rPr>
            </w:pPr>
            <w:r w:rsidRPr="009F2C56">
              <w:rPr>
                <w:rFonts w:ascii="Cambria" w:hAnsi="Cambria"/>
                <w:lang w:val="ro-RO"/>
              </w:rPr>
              <w:t> </w:t>
            </w:r>
          </w:p>
        </w:tc>
      </w:tr>
      <w:tr w:rsidR="00EA543D" w:rsidRPr="009F2C56" w14:paraId="7B4907E4" w14:textId="77777777">
        <w:trPr>
          <w:trHeight w:val="540"/>
        </w:trPr>
        <w:tc>
          <w:tcPr>
            <w:tcW w:w="0" w:type="auto"/>
            <w:gridSpan w:val="2"/>
            <w:shd w:val="clear" w:color="auto" w:fill="CCE1DB"/>
            <w:vAlign w:val="center"/>
          </w:tcPr>
          <w:p w14:paraId="324C2974" w14:textId="77777777" w:rsidR="00EA543D" w:rsidRPr="009F2C56" w:rsidRDefault="00000000" w:rsidP="009F2C56">
            <w:pPr>
              <w:jc w:val="both"/>
              <w:rPr>
                <w:lang w:val="ro-RO"/>
              </w:rPr>
            </w:pPr>
            <w:r w:rsidRPr="009F2C56">
              <w:rPr>
                <w:rFonts w:ascii="Cambria" w:hAnsi="Cambria"/>
                <w:color w:val="014935"/>
                <w:lang w:val="ro-RO"/>
              </w:rPr>
              <w:t>4 </w:t>
            </w:r>
            <w:r w:rsidRPr="009F2C56">
              <w:rPr>
                <w:rFonts w:ascii="Cambria Bold" w:hAnsi="Cambria Bold"/>
                <w:b/>
                <w:color w:val="014935"/>
                <w:lang w:val="ro-RO"/>
              </w:rPr>
              <w:t>Principiul maturitatii proiectului - in sensul documentatiei pentru demararea procedurii de evaluare a impactului preconizat asupra mediului, aduse la cererea de finantare;</w:t>
            </w:r>
          </w:p>
        </w:tc>
        <w:tc>
          <w:tcPr>
            <w:tcW w:w="0" w:type="auto"/>
            <w:shd w:val="clear" w:color="auto" w:fill="CCE1DB"/>
            <w:vAlign w:val="center"/>
          </w:tcPr>
          <w:p w14:paraId="2EDF20C2" w14:textId="77777777" w:rsidR="00EA543D" w:rsidRPr="009F2C56" w:rsidRDefault="00000000">
            <w:pPr>
              <w:spacing w:line="360" w:lineRule="auto"/>
              <w:ind w:firstLine="493"/>
              <w:rPr>
                <w:lang w:val="ro-RO"/>
              </w:rPr>
            </w:pPr>
            <w:r w:rsidRPr="009F2C56">
              <w:rPr>
                <w:rFonts w:ascii="Cambria Bold" w:hAnsi="Cambria Bold"/>
                <w:b/>
                <w:color w:val="014935"/>
                <w:lang w:val="ro-RO"/>
              </w:rPr>
              <w:t>10</w:t>
            </w:r>
          </w:p>
        </w:tc>
        <w:tc>
          <w:tcPr>
            <w:tcW w:w="0" w:type="auto"/>
            <w:shd w:val="clear" w:color="auto" w:fill="CCE1DB"/>
            <w:vAlign w:val="center"/>
          </w:tcPr>
          <w:p w14:paraId="40F86F3E" w14:textId="77777777" w:rsidR="00EA543D" w:rsidRPr="009F2C56" w:rsidRDefault="00EA543D">
            <w:pPr>
              <w:rPr>
                <w:lang w:val="ro-RO"/>
              </w:rPr>
            </w:pPr>
          </w:p>
        </w:tc>
        <w:tc>
          <w:tcPr>
            <w:tcW w:w="0" w:type="auto"/>
            <w:shd w:val="clear" w:color="auto" w:fill="CCE1DB"/>
            <w:vAlign w:val="center"/>
          </w:tcPr>
          <w:p w14:paraId="15D08347" w14:textId="77777777" w:rsidR="00EA543D" w:rsidRPr="009F2C56" w:rsidRDefault="00EA543D">
            <w:pPr>
              <w:rPr>
                <w:lang w:val="ro-RO"/>
              </w:rPr>
            </w:pPr>
          </w:p>
        </w:tc>
      </w:tr>
      <w:tr w:rsidR="00EA543D" w:rsidRPr="009F2C56" w14:paraId="2B1C11CF" w14:textId="77777777">
        <w:tc>
          <w:tcPr>
            <w:tcW w:w="0" w:type="auto"/>
            <w:shd w:val="clear" w:color="auto" w:fill="F8ECD2"/>
            <w:vAlign w:val="center"/>
          </w:tcPr>
          <w:p w14:paraId="3BC0B282" w14:textId="77777777" w:rsidR="00EA543D" w:rsidRPr="009F2C56" w:rsidRDefault="00000000">
            <w:pPr>
              <w:rPr>
                <w:lang w:val="ro-RO"/>
              </w:rPr>
            </w:pPr>
            <w:r w:rsidRPr="009F2C56">
              <w:rPr>
                <w:rFonts w:ascii="Cambria" w:hAnsi="Cambria"/>
                <w:color w:val="58400C"/>
                <w:lang w:val="ro-RO"/>
              </w:rPr>
              <w:t>CS 4.1</w:t>
            </w:r>
          </w:p>
        </w:tc>
        <w:tc>
          <w:tcPr>
            <w:tcW w:w="0" w:type="auto"/>
            <w:shd w:val="clear" w:color="auto" w:fill="F8ECD2"/>
            <w:vAlign w:val="center"/>
          </w:tcPr>
          <w:p w14:paraId="6A8D08A7" w14:textId="77777777" w:rsidR="00EA543D" w:rsidRPr="009F2C56" w:rsidRDefault="00000000" w:rsidP="009F2C56">
            <w:pPr>
              <w:jc w:val="both"/>
              <w:rPr>
                <w:lang w:val="ro-RO"/>
              </w:rPr>
            </w:pPr>
            <w:r w:rsidRPr="009F2C56">
              <w:rPr>
                <w:rFonts w:ascii="Cambria" w:hAnsi="Cambria"/>
                <w:color w:val="58400C"/>
                <w:lang w:val="ro-RO"/>
              </w:rPr>
              <w:t xml:space="preserve">Proiecte însoțite la data depunerii Cererii de </w:t>
            </w:r>
            <w:r w:rsidRPr="009F2C56">
              <w:rPr>
                <w:rFonts w:ascii="Cambria" w:hAnsi="Cambria"/>
                <w:color w:val="58400C"/>
                <w:lang w:val="ro-RO"/>
              </w:rPr>
              <w:lastRenderedPageBreak/>
              <w:t>finanțare de documentul emis de autoritatea de mediu - Acord de mediu</w:t>
            </w:r>
          </w:p>
        </w:tc>
        <w:tc>
          <w:tcPr>
            <w:tcW w:w="0" w:type="auto"/>
            <w:vAlign w:val="center"/>
          </w:tcPr>
          <w:p w14:paraId="3F91F04B" w14:textId="77777777" w:rsidR="00EA543D" w:rsidRPr="009F2C56" w:rsidRDefault="00000000">
            <w:pPr>
              <w:keepNext/>
              <w:jc w:val="center"/>
              <w:rPr>
                <w:lang w:val="ro-RO"/>
              </w:rPr>
            </w:pPr>
            <w:r w:rsidRPr="009F2C56">
              <w:rPr>
                <w:rFonts w:ascii="Cambria" w:hAnsi="Cambria"/>
                <w:lang w:val="ro-RO"/>
              </w:rPr>
              <w:lastRenderedPageBreak/>
              <w:t>10</w:t>
            </w:r>
          </w:p>
        </w:tc>
        <w:tc>
          <w:tcPr>
            <w:tcW w:w="0" w:type="auto"/>
            <w:vAlign w:val="center"/>
          </w:tcPr>
          <w:p w14:paraId="5CBC503A" w14:textId="77777777" w:rsidR="00EA543D" w:rsidRPr="009F2C56" w:rsidRDefault="00EA543D">
            <w:pPr>
              <w:rPr>
                <w:lang w:val="ro-RO"/>
              </w:rPr>
            </w:pPr>
          </w:p>
        </w:tc>
        <w:tc>
          <w:tcPr>
            <w:tcW w:w="0" w:type="auto"/>
            <w:vAlign w:val="center"/>
          </w:tcPr>
          <w:p w14:paraId="3F5E98E3" w14:textId="77777777" w:rsidR="00EA543D" w:rsidRPr="009F2C56" w:rsidRDefault="00EA543D">
            <w:pPr>
              <w:rPr>
                <w:lang w:val="ro-RO"/>
              </w:rPr>
            </w:pPr>
          </w:p>
        </w:tc>
      </w:tr>
      <w:tr w:rsidR="00EA543D" w:rsidRPr="009F2C56" w14:paraId="54109EB8" w14:textId="77777777">
        <w:tc>
          <w:tcPr>
            <w:tcW w:w="0" w:type="auto"/>
            <w:gridSpan w:val="5"/>
            <w:shd w:val="clear" w:color="auto" w:fill="DDDDDD"/>
            <w:vAlign w:val="center"/>
          </w:tcPr>
          <w:p w14:paraId="6EE407C4" w14:textId="77777777" w:rsidR="00EA543D" w:rsidRPr="009F2C56" w:rsidRDefault="00000000" w:rsidP="009F2C56">
            <w:pPr>
              <w:spacing w:line="276" w:lineRule="auto"/>
              <w:ind w:firstLine="493"/>
              <w:jc w:val="both"/>
              <w:rPr>
                <w:lang w:val="ro-RO"/>
              </w:rPr>
            </w:pPr>
            <w:r w:rsidRPr="009F2C56">
              <w:rPr>
                <w:rFonts w:ascii="Cambria" w:hAnsi="Cambria"/>
                <w:lang w:val="ro-RO"/>
              </w:rPr>
              <w:t>Criteriul de selecție se consideră îndeplinit în situația în care la data depunerii Cererii de finanțare,  proiectul este însoțit de Acordul de mediu emis de autoritatea de mediu. Acesta va fi încărcat în secțiunea Doc. 19 - Alte documente justificative.</w:t>
            </w:r>
          </w:p>
          <w:p w14:paraId="3D0AD4AD"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638DCF08" w14:textId="77777777" w:rsidR="00EA543D" w:rsidRPr="009F2C56" w:rsidRDefault="00000000" w:rsidP="009F2C56">
            <w:pPr>
              <w:spacing w:line="276" w:lineRule="auto"/>
              <w:ind w:firstLine="493"/>
              <w:jc w:val="both"/>
              <w:rPr>
                <w:lang w:val="ro-RO"/>
              </w:rPr>
            </w:pPr>
            <w:r w:rsidRPr="009F2C56">
              <w:rPr>
                <w:rFonts w:ascii="Cambria" w:hAnsi="Cambria"/>
                <w:lang w:val="ro-RO"/>
              </w:rPr>
              <w:t>- Acord de mediu</w:t>
            </w:r>
          </w:p>
          <w:p w14:paraId="524C4C1C" w14:textId="77777777" w:rsidR="00EA543D" w:rsidRPr="009F2C56" w:rsidRDefault="00EA543D" w:rsidP="009F2C56">
            <w:pPr>
              <w:spacing w:line="276" w:lineRule="auto"/>
              <w:jc w:val="both"/>
              <w:rPr>
                <w:lang w:val="ro-RO"/>
              </w:rPr>
            </w:pPr>
          </w:p>
        </w:tc>
      </w:tr>
      <w:tr w:rsidR="00EA543D" w:rsidRPr="009F2C56" w14:paraId="221463CA" w14:textId="77777777">
        <w:trPr>
          <w:trHeight w:val="360"/>
        </w:trPr>
        <w:tc>
          <w:tcPr>
            <w:tcW w:w="0" w:type="auto"/>
            <w:gridSpan w:val="5"/>
            <w:vAlign w:val="center"/>
          </w:tcPr>
          <w:p w14:paraId="1CA5DCCD" w14:textId="77777777" w:rsidR="00EA543D" w:rsidRPr="009F2C56" w:rsidRDefault="00000000">
            <w:pPr>
              <w:rPr>
                <w:lang w:val="ro-RO"/>
              </w:rPr>
            </w:pPr>
            <w:r w:rsidRPr="009F2C56">
              <w:rPr>
                <w:rFonts w:ascii="Cambria" w:hAnsi="Cambria"/>
                <w:lang w:val="ro-RO"/>
              </w:rPr>
              <w:t> </w:t>
            </w:r>
          </w:p>
        </w:tc>
      </w:tr>
      <w:tr w:rsidR="00EA543D" w:rsidRPr="009F2C56" w14:paraId="03F9C2B4" w14:textId="77777777">
        <w:tc>
          <w:tcPr>
            <w:tcW w:w="0" w:type="auto"/>
            <w:shd w:val="clear" w:color="auto" w:fill="F8ECD2"/>
            <w:vAlign w:val="center"/>
          </w:tcPr>
          <w:p w14:paraId="03450285" w14:textId="77777777" w:rsidR="00EA543D" w:rsidRPr="009F2C56" w:rsidRDefault="00000000">
            <w:pPr>
              <w:rPr>
                <w:lang w:val="ro-RO"/>
              </w:rPr>
            </w:pPr>
            <w:r w:rsidRPr="009F2C56">
              <w:rPr>
                <w:rFonts w:ascii="Cambria" w:hAnsi="Cambria"/>
                <w:color w:val="58400C"/>
                <w:lang w:val="ro-RO"/>
              </w:rPr>
              <w:t>CS 4.2</w:t>
            </w:r>
          </w:p>
        </w:tc>
        <w:tc>
          <w:tcPr>
            <w:tcW w:w="0" w:type="auto"/>
            <w:shd w:val="clear" w:color="auto" w:fill="F8ECD2"/>
            <w:vAlign w:val="center"/>
          </w:tcPr>
          <w:p w14:paraId="097E5C65" w14:textId="77777777" w:rsidR="00EA543D" w:rsidRPr="009F2C56" w:rsidRDefault="00000000" w:rsidP="009F2C56">
            <w:pPr>
              <w:jc w:val="both"/>
              <w:rPr>
                <w:lang w:val="ro-RO"/>
              </w:rPr>
            </w:pPr>
            <w:r w:rsidRPr="009F2C56">
              <w:rPr>
                <w:rFonts w:ascii="Cambria" w:hAnsi="Cambria"/>
                <w:color w:val="58400C"/>
                <w:lang w:val="ro-RO"/>
              </w:rPr>
              <w:t>Proiecte însoțite la data depunerii Cererii de finanțare de documentul emis de autoritatea de mediu - Decizia etapei de încadrare</w:t>
            </w:r>
          </w:p>
        </w:tc>
        <w:tc>
          <w:tcPr>
            <w:tcW w:w="0" w:type="auto"/>
            <w:vAlign w:val="center"/>
          </w:tcPr>
          <w:p w14:paraId="4FAB4B63" w14:textId="77777777" w:rsidR="00EA543D" w:rsidRPr="009F2C56" w:rsidRDefault="00000000">
            <w:pPr>
              <w:keepNext/>
              <w:jc w:val="center"/>
              <w:rPr>
                <w:lang w:val="ro-RO"/>
              </w:rPr>
            </w:pPr>
            <w:r w:rsidRPr="009F2C56">
              <w:rPr>
                <w:rFonts w:ascii="Cambria" w:hAnsi="Cambria"/>
                <w:lang w:val="ro-RO"/>
              </w:rPr>
              <w:t>8</w:t>
            </w:r>
          </w:p>
        </w:tc>
        <w:tc>
          <w:tcPr>
            <w:tcW w:w="0" w:type="auto"/>
            <w:vAlign w:val="center"/>
          </w:tcPr>
          <w:p w14:paraId="7977E460" w14:textId="77777777" w:rsidR="00EA543D" w:rsidRPr="009F2C56" w:rsidRDefault="00EA543D">
            <w:pPr>
              <w:rPr>
                <w:lang w:val="ro-RO"/>
              </w:rPr>
            </w:pPr>
          </w:p>
        </w:tc>
        <w:tc>
          <w:tcPr>
            <w:tcW w:w="0" w:type="auto"/>
            <w:vAlign w:val="center"/>
          </w:tcPr>
          <w:p w14:paraId="07813C7A" w14:textId="77777777" w:rsidR="00EA543D" w:rsidRPr="009F2C56" w:rsidRDefault="00EA543D">
            <w:pPr>
              <w:rPr>
                <w:lang w:val="ro-RO"/>
              </w:rPr>
            </w:pPr>
          </w:p>
        </w:tc>
      </w:tr>
      <w:tr w:rsidR="00EA543D" w:rsidRPr="009F2C56" w14:paraId="57D1F74D" w14:textId="77777777">
        <w:tc>
          <w:tcPr>
            <w:tcW w:w="0" w:type="auto"/>
            <w:gridSpan w:val="5"/>
            <w:shd w:val="clear" w:color="auto" w:fill="DDDDDD"/>
            <w:vAlign w:val="center"/>
          </w:tcPr>
          <w:p w14:paraId="1FAF3794" w14:textId="77777777" w:rsidR="00EA543D" w:rsidRPr="009F2C56" w:rsidRDefault="00000000" w:rsidP="009F2C56">
            <w:pPr>
              <w:spacing w:line="276" w:lineRule="auto"/>
              <w:ind w:firstLine="493"/>
              <w:jc w:val="both"/>
              <w:rPr>
                <w:lang w:val="ro-RO"/>
              </w:rPr>
            </w:pPr>
            <w:r w:rsidRPr="009F2C56">
              <w:rPr>
                <w:rFonts w:ascii="Cambria" w:hAnsi="Cambria"/>
                <w:lang w:val="ro-RO"/>
              </w:rPr>
              <w:t>Criteriul de selecție se consideră îndeplinit în situația în care la data depunerii Cererii de finanțare, proiectul este însoțit de Decizia etapei de încadrare emisă de autoritatea de mediu. Aceasta va fi încărcată în secțiunea Doc. 19 - Alte documente justificative.</w:t>
            </w:r>
          </w:p>
          <w:p w14:paraId="1FF3E77C" w14:textId="77777777" w:rsidR="00EA543D" w:rsidRPr="009F2C56" w:rsidRDefault="00000000" w:rsidP="009F2C56">
            <w:pPr>
              <w:spacing w:line="276" w:lineRule="auto"/>
              <w:ind w:firstLine="493"/>
              <w:jc w:val="both"/>
              <w:rPr>
                <w:lang w:val="ro-RO"/>
              </w:rPr>
            </w:pPr>
            <w:r w:rsidRPr="009F2C56">
              <w:rPr>
                <w:rFonts w:ascii="Cambria" w:hAnsi="Cambria"/>
                <w:lang w:val="ro-RO"/>
              </w:rPr>
              <w:t>Documente obligatorii:</w:t>
            </w:r>
          </w:p>
          <w:p w14:paraId="6B0434CB" w14:textId="77777777" w:rsidR="00EA543D" w:rsidRPr="009F2C56" w:rsidRDefault="00000000" w:rsidP="009F2C56">
            <w:pPr>
              <w:spacing w:line="276" w:lineRule="auto"/>
              <w:ind w:firstLine="493"/>
              <w:jc w:val="both"/>
              <w:rPr>
                <w:lang w:val="ro-RO"/>
              </w:rPr>
            </w:pPr>
            <w:r w:rsidRPr="009F2C56">
              <w:rPr>
                <w:rFonts w:ascii="Cambria" w:hAnsi="Cambria"/>
                <w:lang w:val="ro-RO"/>
              </w:rPr>
              <w:t>- Decizia etapei de încadrare</w:t>
            </w:r>
          </w:p>
          <w:p w14:paraId="1B6A4B28" w14:textId="77777777" w:rsidR="00EA543D" w:rsidRPr="009F2C56" w:rsidRDefault="00EA543D" w:rsidP="009F2C56">
            <w:pPr>
              <w:spacing w:line="276" w:lineRule="auto"/>
              <w:jc w:val="both"/>
              <w:rPr>
                <w:lang w:val="ro-RO"/>
              </w:rPr>
            </w:pPr>
          </w:p>
        </w:tc>
      </w:tr>
      <w:tr w:rsidR="00EA543D" w:rsidRPr="009F2C56" w14:paraId="52320042" w14:textId="77777777">
        <w:trPr>
          <w:trHeight w:val="360"/>
        </w:trPr>
        <w:tc>
          <w:tcPr>
            <w:tcW w:w="0" w:type="auto"/>
            <w:gridSpan w:val="5"/>
            <w:vAlign w:val="center"/>
          </w:tcPr>
          <w:p w14:paraId="2D092089" w14:textId="77777777" w:rsidR="00EA543D" w:rsidRPr="009F2C56" w:rsidRDefault="00000000">
            <w:pPr>
              <w:rPr>
                <w:lang w:val="ro-RO"/>
              </w:rPr>
            </w:pPr>
            <w:r w:rsidRPr="009F2C56">
              <w:rPr>
                <w:rFonts w:ascii="Cambria" w:hAnsi="Cambria"/>
                <w:lang w:val="ro-RO"/>
              </w:rPr>
              <w:t> </w:t>
            </w:r>
          </w:p>
        </w:tc>
      </w:tr>
      <w:tr w:rsidR="00EA543D" w:rsidRPr="009F2C56" w14:paraId="529A6DB3" w14:textId="77777777">
        <w:tc>
          <w:tcPr>
            <w:tcW w:w="0" w:type="auto"/>
            <w:shd w:val="clear" w:color="auto" w:fill="F8ECD2"/>
            <w:vAlign w:val="center"/>
          </w:tcPr>
          <w:p w14:paraId="6340D1AB" w14:textId="77777777" w:rsidR="00EA543D" w:rsidRPr="009F2C56" w:rsidRDefault="00000000">
            <w:pPr>
              <w:rPr>
                <w:lang w:val="ro-RO"/>
              </w:rPr>
            </w:pPr>
            <w:r w:rsidRPr="009F2C56">
              <w:rPr>
                <w:rFonts w:ascii="Cambria" w:hAnsi="Cambria"/>
                <w:color w:val="58400C"/>
                <w:lang w:val="ro-RO"/>
              </w:rPr>
              <w:t>CS 4.3</w:t>
            </w:r>
          </w:p>
        </w:tc>
        <w:tc>
          <w:tcPr>
            <w:tcW w:w="0" w:type="auto"/>
            <w:shd w:val="clear" w:color="auto" w:fill="F8ECD2"/>
            <w:vAlign w:val="center"/>
          </w:tcPr>
          <w:p w14:paraId="48B88A53" w14:textId="77777777" w:rsidR="00EA543D" w:rsidRPr="009F2C56" w:rsidRDefault="00000000" w:rsidP="009F2C56">
            <w:pPr>
              <w:jc w:val="both"/>
              <w:rPr>
                <w:lang w:val="ro-RO"/>
              </w:rPr>
            </w:pPr>
            <w:r w:rsidRPr="009F2C56">
              <w:rPr>
                <w:rFonts w:ascii="Cambria" w:hAnsi="Cambria"/>
                <w:color w:val="58400C"/>
                <w:lang w:val="ro-RO"/>
              </w:rPr>
              <w:t>Poriecte însoțite la data depunerii Cererii de finanțare de documentul emis de autoritatea de mediu - Clasarea Notificării</w:t>
            </w:r>
          </w:p>
        </w:tc>
        <w:tc>
          <w:tcPr>
            <w:tcW w:w="0" w:type="auto"/>
            <w:vAlign w:val="center"/>
          </w:tcPr>
          <w:p w14:paraId="6A9F7FFF" w14:textId="77777777" w:rsidR="00EA543D" w:rsidRPr="009F2C56" w:rsidRDefault="00000000">
            <w:pPr>
              <w:keepNext/>
              <w:jc w:val="center"/>
              <w:rPr>
                <w:lang w:val="ro-RO"/>
              </w:rPr>
            </w:pPr>
            <w:r w:rsidRPr="009F2C56">
              <w:rPr>
                <w:rFonts w:ascii="Cambria" w:hAnsi="Cambria"/>
                <w:lang w:val="ro-RO"/>
              </w:rPr>
              <w:t>5</w:t>
            </w:r>
          </w:p>
        </w:tc>
        <w:tc>
          <w:tcPr>
            <w:tcW w:w="0" w:type="auto"/>
            <w:vAlign w:val="center"/>
          </w:tcPr>
          <w:p w14:paraId="03FE3E6B" w14:textId="77777777" w:rsidR="00EA543D" w:rsidRPr="009F2C56" w:rsidRDefault="00EA543D">
            <w:pPr>
              <w:rPr>
                <w:lang w:val="ro-RO"/>
              </w:rPr>
            </w:pPr>
          </w:p>
        </w:tc>
        <w:tc>
          <w:tcPr>
            <w:tcW w:w="0" w:type="auto"/>
            <w:vAlign w:val="center"/>
          </w:tcPr>
          <w:p w14:paraId="4BAD4E1C" w14:textId="77777777" w:rsidR="00EA543D" w:rsidRPr="009F2C56" w:rsidRDefault="00EA543D">
            <w:pPr>
              <w:rPr>
                <w:lang w:val="ro-RO"/>
              </w:rPr>
            </w:pPr>
          </w:p>
        </w:tc>
      </w:tr>
      <w:tr w:rsidR="00EA543D" w:rsidRPr="009F2C56" w14:paraId="359DAB43" w14:textId="77777777">
        <w:tc>
          <w:tcPr>
            <w:tcW w:w="0" w:type="auto"/>
            <w:gridSpan w:val="5"/>
            <w:shd w:val="clear" w:color="auto" w:fill="DDDDDD"/>
            <w:vAlign w:val="center"/>
          </w:tcPr>
          <w:p w14:paraId="096F4A97" w14:textId="77777777" w:rsidR="00EA543D" w:rsidRPr="009F2C56" w:rsidRDefault="00000000" w:rsidP="009F2C56">
            <w:pPr>
              <w:spacing w:line="276" w:lineRule="auto"/>
              <w:ind w:firstLine="493"/>
              <w:jc w:val="both"/>
              <w:rPr>
                <w:lang w:val="ro-RO"/>
              </w:rPr>
            </w:pPr>
            <w:r w:rsidRPr="009F2C56">
              <w:rPr>
                <w:rFonts w:ascii="Cambria" w:hAnsi="Cambria"/>
                <w:lang w:val="ro-RO"/>
              </w:rPr>
              <w:t>Criteriul de selecție se consideră îndeplinit în situația în care la data depunerii Cererii de finanțare, proiectul este însoțit de Clasarea Notificării emisă de autoritatea de mediu. Aceasta va fi încărcată în secțiunii Doc. 19 - Alte documente justificative.</w:t>
            </w:r>
          </w:p>
          <w:p w14:paraId="0D8D3F2D" w14:textId="77777777" w:rsidR="00EA543D" w:rsidRPr="009F2C56" w:rsidRDefault="00000000" w:rsidP="009F2C56">
            <w:pPr>
              <w:spacing w:line="276" w:lineRule="auto"/>
              <w:ind w:firstLine="493"/>
              <w:jc w:val="both"/>
              <w:rPr>
                <w:lang w:val="ro-RO"/>
              </w:rPr>
            </w:pPr>
            <w:r w:rsidRPr="009F2C56">
              <w:rPr>
                <w:rFonts w:ascii="Cambria" w:hAnsi="Cambria"/>
                <w:lang w:val="ro-RO"/>
              </w:rPr>
              <w:t>Documente obligatorii:</w:t>
            </w:r>
          </w:p>
          <w:p w14:paraId="7EBD5D49" w14:textId="77777777" w:rsidR="00EA543D" w:rsidRPr="009F2C56" w:rsidRDefault="00000000" w:rsidP="009F2C56">
            <w:pPr>
              <w:spacing w:line="276" w:lineRule="auto"/>
              <w:ind w:firstLine="493"/>
              <w:jc w:val="both"/>
              <w:rPr>
                <w:lang w:val="ro-RO"/>
              </w:rPr>
            </w:pPr>
            <w:r w:rsidRPr="009F2C56">
              <w:rPr>
                <w:rFonts w:ascii="Cambria" w:hAnsi="Cambria"/>
                <w:lang w:val="ro-RO"/>
              </w:rPr>
              <w:t>- Clasarea notificării</w:t>
            </w:r>
          </w:p>
          <w:p w14:paraId="41B0C5B6" w14:textId="77777777" w:rsidR="00EA543D" w:rsidRPr="009F2C56" w:rsidRDefault="00EA543D" w:rsidP="009F2C56">
            <w:pPr>
              <w:spacing w:line="276" w:lineRule="auto"/>
              <w:jc w:val="both"/>
              <w:rPr>
                <w:lang w:val="ro-RO"/>
              </w:rPr>
            </w:pPr>
          </w:p>
        </w:tc>
      </w:tr>
      <w:tr w:rsidR="00EA543D" w:rsidRPr="009F2C56" w14:paraId="6D2CEE8B" w14:textId="77777777">
        <w:trPr>
          <w:trHeight w:val="360"/>
        </w:trPr>
        <w:tc>
          <w:tcPr>
            <w:tcW w:w="0" w:type="auto"/>
            <w:gridSpan w:val="5"/>
            <w:vAlign w:val="center"/>
          </w:tcPr>
          <w:p w14:paraId="7CC00280" w14:textId="77777777" w:rsidR="00EA543D" w:rsidRPr="009F2C56" w:rsidRDefault="00000000">
            <w:pPr>
              <w:rPr>
                <w:lang w:val="ro-RO"/>
              </w:rPr>
            </w:pPr>
            <w:r w:rsidRPr="009F2C56">
              <w:rPr>
                <w:rFonts w:ascii="Cambria" w:hAnsi="Cambria"/>
                <w:lang w:val="ro-RO"/>
              </w:rPr>
              <w:t> </w:t>
            </w:r>
          </w:p>
        </w:tc>
      </w:tr>
      <w:tr w:rsidR="00EA543D" w:rsidRPr="009F2C56" w14:paraId="508A67AE" w14:textId="77777777">
        <w:trPr>
          <w:trHeight w:val="540"/>
        </w:trPr>
        <w:tc>
          <w:tcPr>
            <w:tcW w:w="0" w:type="auto"/>
            <w:gridSpan w:val="2"/>
            <w:shd w:val="clear" w:color="auto" w:fill="CCE1DB"/>
            <w:vAlign w:val="center"/>
          </w:tcPr>
          <w:p w14:paraId="6FC8490C" w14:textId="77777777" w:rsidR="00EA543D" w:rsidRPr="009F2C56" w:rsidRDefault="00000000" w:rsidP="009F2C56">
            <w:pPr>
              <w:jc w:val="both"/>
              <w:rPr>
                <w:lang w:val="ro-RO"/>
              </w:rPr>
            </w:pPr>
            <w:r w:rsidRPr="009F2C56">
              <w:rPr>
                <w:rFonts w:ascii="Cambria" w:hAnsi="Cambria"/>
                <w:color w:val="014935"/>
                <w:lang w:val="ro-RO"/>
              </w:rPr>
              <w:t>5 </w:t>
            </w:r>
            <w:r w:rsidRPr="009F2C56">
              <w:rPr>
                <w:rFonts w:ascii="Cambria Bold" w:hAnsi="Cambria Bold"/>
                <w:b/>
                <w:color w:val="014935"/>
                <w:lang w:val="ro-RO"/>
              </w:rPr>
              <w:t xml:space="preserve">Principiul prioritizarii proiectelor care isi propun </w:t>
            </w:r>
            <w:r w:rsidRPr="009F2C56">
              <w:rPr>
                <w:rFonts w:ascii="Cambria Bold" w:hAnsi="Cambria Bold"/>
                <w:b/>
                <w:color w:val="014935"/>
                <w:lang w:val="ro-RO"/>
              </w:rPr>
              <w:lastRenderedPageBreak/>
              <w:t>utilizarea mijloacelor de digitalizare si/sau tehnologizare pentru eficientizarea activitatii;</w:t>
            </w:r>
          </w:p>
        </w:tc>
        <w:tc>
          <w:tcPr>
            <w:tcW w:w="0" w:type="auto"/>
            <w:shd w:val="clear" w:color="auto" w:fill="CCE1DB"/>
            <w:vAlign w:val="center"/>
          </w:tcPr>
          <w:p w14:paraId="71A7499E" w14:textId="77777777" w:rsidR="00EA543D" w:rsidRPr="009F2C56" w:rsidRDefault="00000000">
            <w:pPr>
              <w:spacing w:line="360" w:lineRule="auto"/>
              <w:ind w:firstLine="493"/>
              <w:rPr>
                <w:lang w:val="ro-RO"/>
              </w:rPr>
            </w:pPr>
            <w:r w:rsidRPr="009F2C56">
              <w:rPr>
                <w:rFonts w:ascii="Cambria Bold" w:hAnsi="Cambria Bold"/>
                <w:b/>
                <w:color w:val="014935"/>
                <w:lang w:val="ro-RO"/>
              </w:rPr>
              <w:lastRenderedPageBreak/>
              <w:t>20</w:t>
            </w:r>
          </w:p>
        </w:tc>
        <w:tc>
          <w:tcPr>
            <w:tcW w:w="0" w:type="auto"/>
            <w:shd w:val="clear" w:color="auto" w:fill="CCE1DB"/>
            <w:vAlign w:val="center"/>
          </w:tcPr>
          <w:p w14:paraId="39C020C5" w14:textId="77777777" w:rsidR="00EA543D" w:rsidRPr="009F2C56" w:rsidRDefault="00EA543D">
            <w:pPr>
              <w:rPr>
                <w:lang w:val="ro-RO"/>
              </w:rPr>
            </w:pPr>
          </w:p>
        </w:tc>
        <w:tc>
          <w:tcPr>
            <w:tcW w:w="0" w:type="auto"/>
            <w:shd w:val="clear" w:color="auto" w:fill="CCE1DB"/>
            <w:vAlign w:val="center"/>
          </w:tcPr>
          <w:p w14:paraId="1AB5EE79" w14:textId="77777777" w:rsidR="00EA543D" w:rsidRPr="009F2C56" w:rsidRDefault="00EA543D">
            <w:pPr>
              <w:rPr>
                <w:lang w:val="ro-RO"/>
              </w:rPr>
            </w:pPr>
          </w:p>
        </w:tc>
      </w:tr>
      <w:tr w:rsidR="00EA543D" w:rsidRPr="009F2C56" w14:paraId="500F4703" w14:textId="77777777">
        <w:tc>
          <w:tcPr>
            <w:tcW w:w="0" w:type="auto"/>
            <w:shd w:val="clear" w:color="auto" w:fill="F8ECD2"/>
            <w:vAlign w:val="center"/>
          </w:tcPr>
          <w:p w14:paraId="68B8623D" w14:textId="77777777" w:rsidR="00EA543D" w:rsidRPr="009F2C56" w:rsidRDefault="00000000">
            <w:pPr>
              <w:rPr>
                <w:lang w:val="ro-RO"/>
              </w:rPr>
            </w:pPr>
            <w:r w:rsidRPr="009F2C56">
              <w:rPr>
                <w:rFonts w:ascii="Cambria" w:hAnsi="Cambria"/>
                <w:color w:val="58400C"/>
                <w:lang w:val="ro-RO"/>
              </w:rPr>
              <w:t>CS 5.1</w:t>
            </w:r>
          </w:p>
        </w:tc>
        <w:tc>
          <w:tcPr>
            <w:tcW w:w="0" w:type="auto"/>
            <w:shd w:val="clear" w:color="auto" w:fill="F8ECD2"/>
            <w:vAlign w:val="center"/>
          </w:tcPr>
          <w:p w14:paraId="049DAACF" w14:textId="77777777" w:rsidR="00EA543D" w:rsidRPr="009F2C56" w:rsidRDefault="00000000" w:rsidP="009F2C56">
            <w:pPr>
              <w:spacing w:line="276" w:lineRule="auto"/>
              <w:ind w:firstLine="493"/>
              <w:jc w:val="both"/>
              <w:rPr>
                <w:lang w:val="ro-RO"/>
              </w:rPr>
            </w:pPr>
            <w:r w:rsidRPr="009F2C56">
              <w:rPr>
                <w:rFonts w:ascii="Cambria" w:hAnsi="Cambria"/>
                <w:color w:val="58400C"/>
                <w:lang w:val="ro-RO"/>
              </w:rPr>
              <w:t>Proiecte de investiții care promovează utilizarea mijloacealor de digitalizare și/sau tehnologizare pentru eficientizarea activității:</w:t>
            </w:r>
          </w:p>
          <w:p w14:paraId="2FAE8936" w14:textId="77777777" w:rsidR="00EA543D" w:rsidRPr="009F2C56" w:rsidRDefault="00000000" w:rsidP="009F2C56">
            <w:pPr>
              <w:spacing w:line="276" w:lineRule="auto"/>
              <w:ind w:firstLine="493"/>
              <w:jc w:val="both"/>
              <w:rPr>
                <w:lang w:val="ro-RO"/>
              </w:rPr>
            </w:pPr>
            <w:r w:rsidRPr="009F2C56">
              <w:rPr>
                <w:rFonts w:ascii="Cambria" w:hAnsi="Cambria"/>
                <w:color w:val="58400C"/>
                <w:lang w:val="ro-RO"/>
              </w:rPr>
              <w:t>- minim 2% din valoarea nerambursabilă a proiectului</w:t>
            </w:r>
          </w:p>
          <w:p w14:paraId="55D2B76E" w14:textId="77777777" w:rsidR="00EA543D" w:rsidRPr="009F2C56" w:rsidRDefault="00EA543D" w:rsidP="009F2C56">
            <w:pPr>
              <w:spacing w:line="276" w:lineRule="auto"/>
              <w:jc w:val="both"/>
              <w:rPr>
                <w:lang w:val="ro-RO"/>
              </w:rPr>
            </w:pPr>
          </w:p>
        </w:tc>
        <w:tc>
          <w:tcPr>
            <w:tcW w:w="0" w:type="auto"/>
            <w:vAlign w:val="center"/>
          </w:tcPr>
          <w:p w14:paraId="0FD3D67F" w14:textId="77777777" w:rsidR="00EA543D" w:rsidRPr="009F2C56" w:rsidRDefault="00000000">
            <w:pPr>
              <w:keepNext/>
              <w:jc w:val="center"/>
              <w:rPr>
                <w:lang w:val="ro-RO"/>
              </w:rPr>
            </w:pPr>
            <w:r w:rsidRPr="009F2C56">
              <w:rPr>
                <w:rFonts w:ascii="Cambria" w:hAnsi="Cambria"/>
                <w:lang w:val="ro-RO"/>
              </w:rPr>
              <w:t>20</w:t>
            </w:r>
          </w:p>
        </w:tc>
        <w:tc>
          <w:tcPr>
            <w:tcW w:w="0" w:type="auto"/>
            <w:vAlign w:val="center"/>
          </w:tcPr>
          <w:p w14:paraId="4CD89051" w14:textId="77777777" w:rsidR="00EA543D" w:rsidRPr="009F2C56" w:rsidRDefault="00EA543D">
            <w:pPr>
              <w:rPr>
                <w:lang w:val="ro-RO"/>
              </w:rPr>
            </w:pPr>
          </w:p>
        </w:tc>
        <w:tc>
          <w:tcPr>
            <w:tcW w:w="0" w:type="auto"/>
            <w:vAlign w:val="center"/>
          </w:tcPr>
          <w:p w14:paraId="2B254686" w14:textId="77777777" w:rsidR="00EA543D" w:rsidRPr="009F2C56" w:rsidRDefault="00EA543D">
            <w:pPr>
              <w:rPr>
                <w:lang w:val="ro-RO"/>
              </w:rPr>
            </w:pPr>
          </w:p>
        </w:tc>
      </w:tr>
      <w:tr w:rsidR="00EA543D" w:rsidRPr="009F2C56" w14:paraId="1EEEA120" w14:textId="77777777">
        <w:tc>
          <w:tcPr>
            <w:tcW w:w="0" w:type="auto"/>
            <w:gridSpan w:val="5"/>
            <w:shd w:val="clear" w:color="auto" w:fill="DDDDDD"/>
            <w:vAlign w:val="center"/>
          </w:tcPr>
          <w:p w14:paraId="7524311A" w14:textId="77777777" w:rsidR="00EA543D" w:rsidRPr="009F2C56" w:rsidRDefault="00000000" w:rsidP="009F2C56">
            <w:pPr>
              <w:spacing w:line="276" w:lineRule="auto"/>
              <w:ind w:firstLine="493"/>
              <w:jc w:val="both"/>
              <w:rPr>
                <w:lang w:val="ro-RO"/>
              </w:rPr>
            </w:pPr>
            <w:r w:rsidRPr="009F2C56">
              <w:rPr>
                <w:rFonts w:ascii="Cambria" w:hAnsi="Cambria"/>
                <w:lang w:val="ro-RO"/>
              </w:rPr>
              <w:t>Criteriul se consideră îndeplinit dacă solicitantul completează un deviz distinct care să conțină mijloacele de digitalizare și/sau tehnologizare, dacă se prezintă documentele aferente acestor tipuri de investiții (oferte conforme și/sau print screen-uri) și dacă se justifică în cadrul Cererii de finanțare/Studiului de fezabilitate/Memoriului justificativ necesitatea achiziționării acestora. și corelarea lor cu activitatea finanțată prin proiect.</w:t>
            </w:r>
          </w:p>
          <w:p w14:paraId="087CABAF"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31D30828" w14:textId="77777777" w:rsidR="00EA543D" w:rsidRPr="009F2C56" w:rsidRDefault="00000000" w:rsidP="009F2C56">
            <w:pPr>
              <w:spacing w:line="276" w:lineRule="auto"/>
              <w:ind w:firstLine="493"/>
              <w:jc w:val="both"/>
              <w:rPr>
                <w:lang w:val="ro-RO"/>
              </w:rPr>
            </w:pPr>
            <w:r w:rsidRPr="009F2C56">
              <w:rPr>
                <w:rFonts w:ascii="Cambria" w:hAnsi="Cambria"/>
                <w:lang w:val="ro-RO"/>
              </w:rPr>
              <w:t>- Deviz distinct cu care să conțină mijloacele de digitalizare și/sau tehnologizare</w:t>
            </w:r>
          </w:p>
          <w:p w14:paraId="07ECA720" w14:textId="77777777" w:rsidR="00EA543D" w:rsidRPr="009F2C56" w:rsidRDefault="00000000" w:rsidP="009F2C56">
            <w:pPr>
              <w:spacing w:line="276" w:lineRule="auto"/>
              <w:ind w:firstLine="493"/>
              <w:jc w:val="both"/>
              <w:rPr>
                <w:lang w:val="ro-RO"/>
              </w:rPr>
            </w:pPr>
            <w:r w:rsidRPr="009F2C56">
              <w:rPr>
                <w:rFonts w:ascii="Cambria" w:hAnsi="Cambria"/>
                <w:lang w:val="ro-RO"/>
              </w:rPr>
              <w:t>- Detalierea acțiunilor propuse în Studiul de fezabilitate/Memoriu justificativ (dacă este cazul)</w:t>
            </w:r>
          </w:p>
          <w:p w14:paraId="1CD419C5" w14:textId="77777777" w:rsidR="00EA543D" w:rsidRPr="009F2C56" w:rsidRDefault="00000000" w:rsidP="009F2C56">
            <w:pPr>
              <w:spacing w:line="276" w:lineRule="auto"/>
              <w:ind w:firstLine="493"/>
              <w:jc w:val="both"/>
              <w:rPr>
                <w:lang w:val="ro-RO"/>
              </w:rPr>
            </w:pPr>
            <w:r w:rsidRPr="009F2C56">
              <w:rPr>
                <w:rFonts w:ascii="Cambria" w:hAnsi="Cambria"/>
                <w:lang w:val="ro-RO"/>
              </w:rPr>
              <w:t>- Secțiunea E.2.2 din Cererea de finanțare</w:t>
            </w:r>
          </w:p>
          <w:p w14:paraId="0FED5550" w14:textId="77777777" w:rsidR="00EA543D" w:rsidRPr="009F2C56" w:rsidRDefault="00EA543D" w:rsidP="009F2C56">
            <w:pPr>
              <w:spacing w:line="276" w:lineRule="auto"/>
              <w:jc w:val="both"/>
              <w:rPr>
                <w:lang w:val="ro-RO"/>
              </w:rPr>
            </w:pPr>
          </w:p>
        </w:tc>
      </w:tr>
      <w:tr w:rsidR="00EA543D" w:rsidRPr="009F2C56" w14:paraId="21C3BD7C" w14:textId="77777777">
        <w:trPr>
          <w:trHeight w:val="360"/>
        </w:trPr>
        <w:tc>
          <w:tcPr>
            <w:tcW w:w="0" w:type="auto"/>
            <w:gridSpan w:val="5"/>
            <w:vAlign w:val="center"/>
          </w:tcPr>
          <w:p w14:paraId="43A811E8" w14:textId="77777777" w:rsidR="00EA543D" w:rsidRPr="009F2C56" w:rsidRDefault="00000000">
            <w:pPr>
              <w:rPr>
                <w:lang w:val="ro-RO"/>
              </w:rPr>
            </w:pPr>
            <w:r w:rsidRPr="009F2C56">
              <w:rPr>
                <w:rFonts w:ascii="Cambria" w:hAnsi="Cambria"/>
                <w:lang w:val="ro-RO"/>
              </w:rPr>
              <w:t> </w:t>
            </w:r>
          </w:p>
        </w:tc>
      </w:tr>
      <w:tr w:rsidR="00EA543D" w:rsidRPr="009F2C56" w14:paraId="7BFC6660" w14:textId="77777777">
        <w:trPr>
          <w:trHeight w:val="479"/>
        </w:trPr>
        <w:tc>
          <w:tcPr>
            <w:tcW w:w="0" w:type="auto"/>
            <w:gridSpan w:val="2"/>
            <w:shd w:val="clear" w:color="auto" w:fill="B3C6D9"/>
            <w:vAlign w:val="center"/>
          </w:tcPr>
          <w:p w14:paraId="6D490D78" w14:textId="77777777" w:rsidR="00EA543D" w:rsidRPr="009F2C56" w:rsidRDefault="00000000">
            <w:pPr>
              <w:rPr>
                <w:lang w:val="ro-RO"/>
              </w:rPr>
            </w:pPr>
            <w:r w:rsidRPr="009F2C56">
              <w:rPr>
                <w:rFonts w:ascii="Cambria" w:hAnsi="Cambria"/>
                <w:lang w:val="ro-RO"/>
              </w:rPr>
              <w:t>PRAG DE CALITATE</w:t>
            </w:r>
          </w:p>
        </w:tc>
        <w:tc>
          <w:tcPr>
            <w:tcW w:w="0" w:type="auto"/>
            <w:gridSpan w:val="3"/>
            <w:shd w:val="clear" w:color="auto" w:fill="B3C6D9"/>
            <w:vAlign w:val="center"/>
          </w:tcPr>
          <w:p w14:paraId="2696A31D" w14:textId="77777777" w:rsidR="00EA543D" w:rsidRPr="009F2C56" w:rsidRDefault="00EA543D">
            <w:pPr>
              <w:rPr>
                <w:lang w:val="ro-RO"/>
              </w:rPr>
            </w:pPr>
          </w:p>
        </w:tc>
      </w:tr>
      <w:tr w:rsidR="00EA543D" w:rsidRPr="009F2C56" w14:paraId="4AA7821B" w14:textId="77777777">
        <w:trPr>
          <w:trHeight w:val="479"/>
        </w:trPr>
        <w:tc>
          <w:tcPr>
            <w:tcW w:w="0" w:type="auto"/>
            <w:gridSpan w:val="2"/>
            <w:shd w:val="clear" w:color="auto" w:fill="B3C6D9"/>
            <w:vAlign w:val="center"/>
          </w:tcPr>
          <w:p w14:paraId="1CF05EB9" w14:textId="77777777" w:rsidR="00EA543D" w:rsidRPr="009F2C56" w:rsidRDefault="00000000">
            <w:pPr>
              <w:rPr>
                <w:lang w:val="ro-RO"/>
              </w:rPr>
            </w:pPr>
            <w:r w:rsidRPr="009F2C56">
              <w:rPr>
                <w:rFonts w:ascii="Cambria" w:hAnsi="Cambria"/>
                <w:lang w:val="ro-RO"/>
              </w:rPr>
              <w:t>TOTAL PUNCTAJ OBȚINUT</w:t>
            </w:r>
          </w:p>
        </w:tc>
        <w:tc>
          <w:tcPr>
            <w:tcW w:w="0" w:type="auto"/>
            <w:gridSpan w:val="3"/>
            <w:shd w:val="clear" w:color="auto" w:fill="B3C6D9"/>
            <w:vAlign w:val="center"/>
          </w:tcPr>
          <w:p w14:paraId="4C6E9DC6" w14:textId="77777777" w:rsidR="00EA543D" w:rsidRPr="009F2C56" w:rsidRDefault="00EA543D">
            <w:pPr>
              <w:rPr>
                <w:lang w:val="ro-RO"/>
              </w:rPr>
            </w:pPr>
          </w:p>
        </w:tc>
      </w:tr>
    </w:tbl>
    <w:p w14:paraId="17372319" w14:textId="77777777" w:rsidR="00EA543D" w:rsidRPr="009F2C56" w:rsidRDefault="00000000">
      <w:pPr>
        <w:spacing w:line="264" w:lineRule="auto"/>
        <w:rPr>
          <w:lang w:val="ro-RO"/>
        </w:rPr>
      </w:pPr>
      <w:r w:rsidRPr="009F2C56">
        <w:rPr>
          <w:rFonts w:ascii="Cambria" w:hAnsi="Cambria"/>
          <w:lang w:val="ro-RO"/>
        </w:rPr>
        <w:br/>
      </w:r>
      <w:r w:rsidRPr="009F2C56">
        <w:rPr>
          <w:rFonts w:ascii="Cambria Bold" w:hAnsi="Cambria Bold"/>
          <w:b/>
          <w:lang w:val="ro-RO"/>
        </w:rPr>
        <w:t>Observații</w:t>
      </w:r>
      <w:r w:rsidRPr="009F2C56">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EA543D" w:rsidRPr="009F2C56" w14:paraId="6DFAFB2E" w14:textId="77777777">
        <w:trPr>
          <w:trHeight w:val="540"/>
        </w:trPr>
        <w:tc>
          <w:tcPr>
            <w:tcW w:w="0" w:type="auto"/>
            <w:vAlign w:val="center"/>
          </w:tcPr>
          <w:p w14:paraId="394A2F07" w14:textId="77777777" w:rsidR="00EA543D" w:rsidRPr="009F2C56" w:rsidRDefault="00EA543D">
            <w:pPr>
              <w:rPr>
                <w:lang w:val="ro-RO"/>
              </w:rPr>
            </w:pPr>
          </w:p>
        </w:tc>
      </w:tr>
    </w:tbl>
    <w:p w14:paraId="4673E4D0" w14:textId="77777777" w:rsidR="009F2C56" w:rsidRDefault="009F2C56">
      <w:pPr>
        <w:spacing w:line="264" w:lineRule="auto"/>
        <w:rPr>
          <w:rFonts w:ascii="Cambria" w:hAnsi="Cambria"/>
          <w:lang w:val="ro-RO"/>
        </w:rPr>
      </w:pPr>
    </w:p>
    <w:p w14:paraId="7F91916E" w14:textId="77777777" w:rsidR="009F2C56" w:rsidRDefault="009F2C56">
      <w:pPr>
        <w:spacing w:line="264" w:lineRule="auto"/>
        <w:rPr>
          <w:rFonts w:ascii="Cambria" w:hAnsi="Cambria"/>
          <w:lang w:val="ro-RO"/>
        </w:rPr>
      </w:pPr>
    </w:p>
    <w:p w14:paraId="263B39FD" w14:textId="77777777" w:rsidR="009F2C56" w:rsidRDefault="009F2C56">
      <w:pPr>
        <w:spacing w:line="264" w:lineRule="auto"/>
        <w:rPr>
          <w:rFonts w:ascii="Cambria" w:hAnsi="Cambria"/>
          <w:lang w:val="ro-RO"/>
        </w:rPr>
      </w:pPr>
    </w:p>
    <w:p w14:paraId="5082F32B" w14:textId="492C65F1" w:rsidR="00EA543D" w:rsidRPr="009F2C56" w:rsidRDefault="00000000">
      <w:pPr>
        <w:spacing w:line="264" w:lineRule="auto"/>
        <w:rPr>
          <w:lang w:val="ro-RO"/>
        </w:rPr>
      </w:pPr>
      <w:r w:rsidRPr="009F2C56">
        <w:rPr>
          <w:rFonts w:ascii="Cambria Bold" w:hAnsi="Cambria Bold"/>
          <w:b/>
          <w:lang w:val="ro-RO"/>
        </w:rPr>
        <w:lastRenderedPageBreak/>
        <w:t>Justificarea criteriilor de departajare aplicate</w:t>
      </w:r>
      <w:r w:rsidRPr="009F2C56">
        <w:rPr>
          <w:rFonts w:ascii="Cambria" w:hAnsi="Cambria"/>
          <w:lang w:val="ro-RO"/>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EA543D" w:rsidRPr="009F2C56" w14:paraId="5335F494" w14:textId="77777777">
        <w:tc>
          <w:tcPr>
            <w:tcW w:w="400" w:type="pct"/>
            <w:shd w:val="clear" w:color="auto" w:fill="015840"/>
            <w:vAlign w:val="center"/>
          </w:tcPr>
          <w:p w14:paraId="4AB7A258" w14:textId="77777777" w:rsidR="00EA543D" w:rsidRPr="009F2C56" w:rsidRDefault="00000000">
            <w:pPr>
              <w:rPr>
                <w:lang w:val="ro-RO"/>
              </w:rPr>
            </w:pPr>
            <w:r w:rsidRPr="009F2C56">
              <w:rPr>
                <w:rFonts w:ascii="Cambria Bold" w:hAnsi="Cambria Bold"/>
                <w:b/>
                <w:color w:val="FFFFFF"/>
                <w:lang w:val="ro-RO"/>
              </w:rPr>
              <w:t>Nr.</w:t>
            </w:r>
            <w:r w:rsidRPr="009F2C56">
              <w:rPr>
                <w:rFonts w:ascii="Cambria Bold" w:hAnsi="Cambria Bold"/>
                <w:b/>
                <w:color w:val="FFFFFF"/>
                <w:lang w:val="ro-RO"/>
              </w:rPr>
              <w:br/>
              <w:t>crt.</w:t>
            </w:r>
          </w:p>
        </w:tc>
        <w:tc>
          <w:tcPr>
            <w:tcW w:w="1500" w:type="pct"/>
            <w:shd w:val="clear" w:color="auto" w:fill="015840"/>
            <w:vAlign w:val="center"/>
          </w:tcPr>
          <w:p w14:paraId="01DBEF20" w14:textId="77777777" w:rsidR="00EA543D" w:rsidRPr="009F2C56" w:rsidRDefault="00000000">
            <w:pPr>
              <w:rPr>
                <w:lang w:val="ro-RO"/>
              </w:rPr>
            </w:pPr>
            <w:r w:rsidRPr="009F2C56">
              <w:rPr>
                <w:rFonts w:ascii="Cambria Bold" w:hAnsi="Cambria Bold"/>
                <w:b/>
                <w:color w:val="FFFFFF"/>
                <w:lang w:val="ro-RO"/>
              </w:rPr>
              <w:t>Criterii de departajare</w:t>
            </w:r>
          </w:p>
        </w:tc>
        <w:tc>
          <w:tcPr>
            <w:tcW w:w="750" w:type="pct"/>
            <w:shd w:val="clear" w:color="auto" w:fill="015840"/>
            <w:vAlign w:val="center"/>
          </w:tcPr>
          <w:p w14:paraId="6D715A57" w14:textId="77777777" w:rsidR="00EA543D" w:rsidRPr="009F2C56" w:rsidRDefault="00000000">
            <w:pPr>
              <w:keepNext/>
              <w:jc w:val="center"/>
              <w:rPr>
                <w:lang w:val="ro-RO"/>
              </w:rPr>
            </w:pPr>
            <w:r w:rsidRPr="009F2C56">
              <w:rPr>
                <w:rFonts w:ascii="Cambria Bold" w:hAnsi="Cambria Bold"/>
                <w:b/>
                <w:color w:val="FFFFFF"/>
                <w:lang w:val="ro-RO"/>
              </w:rPr>
              <w:t>Punctaj</w:t>
            </w:r>
          </w:p>
        </w:tc>
        <w:tc>
          <w:tcPr>
            <w:tcW w:w="750" w:type="pct"/>
            <w:shd w:val="clear" w:color="auto" w:fill="015840"/>
            <w:vAlign w:val="center"/>
          </w:tcPr>
          <w:p w14:paraId="30A3B2E5" w14:textId="77777777" w:rsidR="00EA543D" w:rsidRPr="009F2C56" w:rsidRDefault="00000000">
            <w:pPr>
              <w:keepNext/>
              <w:jc w:val="center"/>
              <w:rPr>
                <w:lang w:val="ro-RO"/>
              </w:rPr>
            </w:pPr>
            <w:r w:rsidRPr="009F2C56">
              <w:rPr>
                <w:rFonts w:ascii="Cambria Bold" w:hAnsi="Cambria Bold"/>
                <w:b/>
                <w:color w:val="FFFFFF"/>
                <w:lang w:val="ro-RO"/>
              </w:rPr>
              <w:t>Punctaj</w:t>
            </w:r>
            <w:r w:rsidRPr="009F2C56">
              <w:rPr>
                <w:rFonts w:ascii="Cambria Bold" w:hAnsi="Cambria Bold"/>
                <w:b/>
                <w:color w:val="FFFFFF"/>
                <w:lang w:val="ro-RO"/>
              </w:rPr>
              <w:br/>
              <w:t>obținut</w:t>
            </w:r>
          </w:p>
        </w:tc>
        <w:tc>
          <w:tcPr>
            <w:tcW w:w="0" w:type="auto"/>
            <w:shd w:val="clear" w:color="auto" w:fill="015840"/>
            <w:vAlign w:val="center"/>
          </w:tcPr>
          <w:p w14:paraId="1312CC58" w14:textId="77777777" w:rsidR="00EA543D" w:rsidRPr="009F2C56" w:rsidRDefault="00000000">
            <w:pPr>
              <w:keepNext/>
              <w:jc w:val="center"/>
              <w:rPr>
                <w:lang w:val="ro-RO"/>
              </w:rPr>
            </w:pPr>
            <w:r w:rsidRPr="009F2C56">
              <w:rPr>
                <w:rFonts w:ascii="Cambria Bold" w:hAnsi="Cambria Bold"/>
                <w:b/>
                <w:color w:val="FFFFFF"/>
                <w:lang w:val="ro-RO"/>
              </w:rPr>
              <w:t>Justificare</w:t>
            </w:r>
          </w:p>
        </w:tc>
      </w:tr>
      <w:tr w:rsidR="00EA543D" w:rsidRPr="009F2C56" w14:paraId="62FD4D3C" w14:textId="77777777">
        <w:trPr>
          <w:trHeight w:val="450"/>
        </w:trPr>
        <w:tc>
          <w:tcPr>
            <w:tcW w:w="0" w:type="auto"/>
            <w:gridSpan w:val="5"/>
            <w:shd w:val="clear" w:color="auto" w:fill="757575"/>
            <w:vAlign w:val="center"/>
          </w:tcPr>
          <w:p w14:paraId="57F4BCD6" w14:textId="77777777" w:rsidR="00EA543D" w:rsidRPr="009F2C56" w:rsidRDefault="00000000">
            <w:pPr>
              <w:ind w:left="197" w:right="197" w:firstLine="493"/>
              <w:jc w:val="center"/>
              <w:rPr>
                <w:lang w:val="ro-RO"/>
              </w:rPr>
            </w:pPr>
            <w:r w:rsidRPr="009F2C56">
              <w:rPr>
                <w:rFonts w:ascii="Cambria" w:hAnsi="Cambria"/>
                <w:color w:val="FFFFFF"/>
                <w:lang w:val="ro-RO"/>
              </w:rPr>
              <w:t>Pentru fiecare criteriu de departajare este necesară justificarea acordării punctajului</w:t>
            </w:r>
          </w:p>
        </w:tc>
      </w:tr>
      <w:tr w:rsidR="00EA543D" w:rsidRPr="009F2C56" w14:paraId="228C7270" w14:textId="77777777">
        <w:tc>
          <w:tcPr>
            <w:tcW w:w="0" w:type="auto"/>
            <w:shd w:val="clear" w:color="auto" w:fill="F8ECD2"/>
            <w:vAlign w:val="center"/>
          </w:tcPr>
          <w:p w14:paraId="2A88DB6D" w14:textId="77777777" w:rsidR="00EA543D" w:rsidRPr="009F2C56" w:rsidRDefault="00000000">
            <w:pPr>
              <w:rPr>
                <w:lang w:val="ro-RO"/>
              </w:rPr>
            </w:pPr>
            <w:r w:rsidRPr="009F2C56">
              <w:rPr>
                <w:rFonts w:ascii="Cambria" w:hAnsi="Cambria"/>
                <w:color w:val="58400C"/>
                <w:lang w:val="ro-RO"/>
              </w:rPr>
              <w:t>CD 1</w:t>
            </w:r>
          </w:p>
        </w:tc>
        <w:tc>
          <w:tcPr>
            <w:tcW w:w="0" w:type="auto"/>
            <w:shd w:val="clear" w:color="auto" w:fill="F8ECD2"/>
            <w:vAlign w:val="center"/>
          </w:tcPr>
          <w:p w14:paraId="5F56BC43" w14:textId="77777777" w:rsidR="00EA543D" w:rsidRPr="009F2C56" w:rsidRDefault="00000000" w:rsidP="009F2C56">
            <w:pPr>
              <w:jc w:val="both"/>
              <w:rPr>
                <w:lang w:val="ro-RO"/>
              </w:rPr>
            </w:pPr>
            <w:r w:rsidRPr="009F2C56">
              <w:rPr>
                <w:rFonts w:ascii="Cambria" w:hAnsi="Cambria"/>
                <w:color w:val="58400C"/>
                <w:lang w:val="ro-RO"/>
              </w:rPr>
              <w:t>Domiciliul reprezentantului legal se află în teritoriul GAL Regiunea Rediu-Prăjeni</w:t>
            </w:r>
          </w:p>
        </w:tc>
        <w:tc>
          <w:tcPr>
            <w:tcW w:w="0" w:type="auto"/>
            <w:vAlign w:val="center"/>
          </w:tcPr>
          <w:p w14:paraId="1D81441D" w14:textId="77777777" w:rsidR="00EA543D" w:rsidRPr="009F2C56" w:rsidRDefault="00EA543D">
            <w:pPr>
              <w:rPr>
                <w:lang w:val="ro-RO"/>
              </w:rPr>
            </w:pPr>
          </w:p>
        </w:tc>
        <w:tc>
          <w:tcPr>
            <w:tcW w:w="0" w:type="auto"/>
            <w:vAlign w:val="center"/>
          </w:tcPr>
          <w:p w14:paraId="031EC3FC" w14:textId="77777777" w:rsidR="00EA543D" w:rsidRPr="009F2C56" w:rsidRDefault="00EA543D">
            <w:pPr>
              <w:rPr>
                <w:lang w:val="ro-RO"/>
              </w:rPr>
            </w:pPr>
          </w:p>
        </w:tc>
        <w:tc>
          <w:tcPr>
            <w:tcW w:w="0" w:type="auto"/>
            <w:vAlign w:val="center"/>
          </w:tcPr>
          <w:p w14:paraId="4E515DE8" w14:textId="77777777" w:rsidR="00EA543D" w:rsidRPr="009F2C56" w:rsidRDefault="00EA543D">
            <w:pPr>
              <w:rPr>
                <w:lang w:val="ro-RO"/>
              </w:rPr>
            </w:pPr>
          </w:p>
        </w:tc>
      </w:tr>
      <w:tr w:rsidR="00EA543D" w:rsidRPr="009F2C56" w14:paraId="5FB0FBD6" w14:textId="77777777">
        <w:tc>
          <w:tcPr>
            <w:tcW w:w="0" w:type="auto"/>
            <w:gridSpan w:val="5"/>
            <w:shd w:val="clear" w:color="auto" w:fill="DDDDDD"/>
            <w:vAlign w:val="center"/>
          </w:tcPr>
          <w:p w14:paraId="010F056A" w14:textId="77777777" w:rsidR="00EA543D" w:rsidRPr="009F2C56" w:rsidRDefault="00000000" w:rsidP="009F2C56">
            <w:pPr>
              <w:spacing w:line="276" w:lineRule="auto"/>
              <w:ind w:firstLine="493"/>
              <w:jc w:val="both"/>
              <w:rPr>
                <w:lang w:val="ro-RO"/>
              </w:rPr>
            </w:pPr>
            <w:r w:rsidRPr="009F2C56">
              <w:rPr>
                <w:rFonts w:ascii="Cambria" w:hAnsi="Cambria"/>
                <w:lang w:val="ro-RO"/>
              </w:rPr>
              <w:t>În cazul proiectelor cu același punctaj departajarea acestora se va face în ordinea criteriilor CD1, CD2 .... CD5).</w:t>
            </w:r>
          </w:p>
          <w:p w14:paraId="384F5500" w14:textId="77777777" w:rsidR="00EA543D" w:rsidRPr="009F2C56" w:rsidRDefault="00000000" w:rsidP="009F2C56">
            <w:pPr>
              <w:spacing w:line="276" w:lineRule="auto"/>
              <w:ind w:firstLine="493"/>
              <w:jc w:val="both"/>
              <w:rPr>
                <w:lang w:val="ro-RO"/>
              </w:rPr>
            </w:pPr>
            <w:r w:rsidRPr="009F2C56">
              <w:rPr>
                <w:rFonts w:ascii="Cambria" w:hAnsi="Cambria"/>
                <w:lang w:val="ro-RO"/>
              </w:rPr>
              <w:t>Aplicarea se face astfel:</w:t>
            </w:r>
          </w:p>
          <w:p w14:paraId="567CC242" w14:textId="77777777" w:rsidR="00EA543D" w:rsidRPr="009F2C56" w:rsidRDefault="00000000" w:rsidP="009F2C56">
            <w:pPr>
              <w:spacing w:line="276" w:lineRule="auto"/>
              <w:ind w:firstLine="493"/>
              <w:jc w:val="both"/>
              <w:rPr>
                <w:lang w:val="ro-RO"/>
              </w:rPr>
            </w:pPr>
            <w:r w:rsidRPr="009F2C56">
              <w:rPr>
                <w:rFonts w:ascii="Cambria" w:hAnsi="Cambria"/>
                <w:lang w:val="ro-RO"/>
              </w:rPr>
              <w:t>Se analizează mai întâi CD1;</w:t>
            </w:r>
          </w:p>
          <w:p w14:paraId="0B353A71" w14:textId="77777777" w:rsidR="00EA543D" w:rsidRPr="009F2C56" w:rsidRDefault="00000000" w:rsidP="009F2C56">
            <w:pPr>
              <w:spacing w:line="276" w:lineRule="auto"/>
              <w:ind w:firstLine="493"/>
              <w:jc w:val="both"/>
              <w:rPr>
                <w:lang w:val="ro-RO"/>
              </w:rPr>
            </w:pPr>
            <w:r w:rsidRPr="009F2C56">
              <w:rPr>
                <w:rFonts w:ascii="Cambria" w:hAnsi="Cambria"/>
                <w:lang w:val="ro-RO"/>
              </w:rPr>
              <w:t>Dacă proiectele nu pot fi departajate pe baza CD1 (au același rezultat), se aplică CD2;</w:t>
            </w:r>
          </w:p>
          <w:p w14:paraId="140FBA13" w14:textId="77777777" w:rsidR="00EA543D" w:rsidRPr="009F2C56" w:rsidRDefault="00000000" w:rsidP="009F2C56">
            <w:pPr>
              <w:spacing w:line="276" w:lineRule="auto"/>
              <w:ind w:firstLine="493"/>
              <w:jc w:val="both"/>
              <w:rPr>
                <w:lang w:val="ro-RO"/>
              </w:rPr>
            </w:pPr>
            <w:r w:rsidRPr="009F2C56">
              <w:rPr>
                <w:rFonts w:ascii="Cambria" w:hAnsi="Cambria"/>
                <w:lang w:val="ro-RO"/>
              </w:rPr>
              <w:t>Procedura continuă succesiv cu CD3, CD4... etc., până la departajarea proiectelor aflate la egalitate;</w:t>
            </w:r>
          </w:p>
          <w:p w14:paraId="3A622725" w14:textId="77777777" w:rsidR="00EA543D" w:rsidRPr="009F2C56" w:rsidRDefault="00000000" w:rsidP="009F2C56">
            <w:pPr>
              <w:spacing w:line="276" w:lineRule="auto"/>
              <w:ind w:firstLine="493"/>
              <w:jc w:val="both"/>
              <w:rPr>
                <w:lang w:val="ro-RO"/>
              </w:rPr>
            </w:pPr>
            <w:r w:rsidRPr="009F2C56">
              <w:rPr>
                <w:rFonts w:ascii="Cambria" w:hAnsi="Cambria"/>
                <w:lang w:val="ro-RO"/>
              </w:rPr>
              <w:t>Dacă, după aplicarea tuturor criteriilor de departajare, proiectele sunt în continuare la egalitate, se va aplica criteriul ordinii înregistrării cererii de finanțare (primul depus – primul selectat).</w:t>
            </w:r>
          </w:p>
          <w:p w14:paraId="628491C7" w14:textId="77777777" w:rsidR="00EA543D" w:rsidRPr="009F2C56" w:rsidRDefault="00000000" w:rsidP="009F2C56">
            <w:pPr>
              <w:spacing w:line="276" w:lineRule="auto"/>
              <w:ind w:firstLine="493"/>
              <w:jc w:val="both"/>
              <w:rPr>
                <w:lang w:val="ro-RO"/>
              </w:rPr>
            </w:pPr>
            <w:r w:rsidRPr="009F2C56">
              <w:rPr>
                <w:rFonts w:ascii="Cambria" w:hAnsi="Cambria"/>
                <w:lang w:val="ro-RO"/>
              </w:rPr>
              <w:t>CD 1. Domiciliul reprezentantului legal se află în teritoriul GAL Regiunea Rediu-Prăjeni.</w:t>
            </w:r>
          </w:p>
          <w:p w14:paraId="12D9693F" w14:textId="77777777" w:rsidR="00EA543D" w:rsidRPr="009F2C56" w:rsidRDefault="00000000" w:rsidP="009F2C56">
            <w:pPr>
              <w:spacing w:line="276" w:lineRule="auto"/>
              <w:ind w:firstLine="493"/>
              <w:jc w:val="both"/>
              <w:rPr>
                <w:lang w:val="ro-RO"/>
              </w:rPr>
            </w:pPr>
            <w:r w:rsidRPr="009F2C56">
              <w:rPr>
                <w:rFonts w:ascii="Cambria" w:hAnsi="Cambria"/>
                <w:lang w:val="ro-RO"/>
              </w:rPr>
              <w:t>Se acordă prioritate proiectelor implementare de solicitanți ai căror reprezentanți legali au domiciliul stabil în una dintre localitățile din teritoriul GAL Regiunea Rediu-Prăjeni, cu o vechime de cel puțin 6 luni înainte de data lansării apelului de selecție.</w:t>
            </w:r>
          </w:p>
          <w:p w14:paraId="39A74338"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Atenție!</w:t>
            </w:r>
            <w:r w:rsidRPr="009F2C56">
              <w:rPr>
                <w:rFonts w:ascii="Cambria" w:hAnsi="Cambria"/>
                <w:lang w:val="ro-RO"/>
              </w:rPr>
              <w:t> Se ia în considerare exclusiv domiciliul stabil, nu reședința temporară.</w:t>
            </w:r>
          </w:p>
          <w:p w14:paraId="60CA910F" w14:textId="77777777" w:rsidR="00EA543D" w:rsidRPr="009F2C56" w:rsidRDefault="00000000" w:rsidP="009F2C56">
            <w:pPr>
              <w:spacing w:line="276" w:lineRule="auto"/>
              <w:ind w:firstLine="493"/>
              <w:jc w:val="both"/>
              <w:rPr>
                <w:lang w:val="ro-RO"/>
              </w:rPr>
            </w:pPr>
            <w:r w:rsidRPr="009F2C56">
              <w:rPr>
                <w:rFonts w:ascii="Cambria" w:hAnsi="Cambria"/>
                <w:lang w:val="ro-RO"/>
              </w:rPr>
              <w:t>Verificarea se face pe baza:</w:t>
            </w:r>
          </w:p>
          <w:p w14:paraId="562BE4DC" w14:textId="77777777" w:rsidR="00EA543D" w:rsidRPr="009F2C56" w:rsidRDefault="00000000" w:rsidP="009F2C56">
            <w:pPr>
              <w:spacing w:line="276" w:lineRule="auto"/>
              <w:ind w:firstLine="493"/>
              <w:jc w:val="both"/>
              <w:rPr>
                <w:lang w:val="ro-RO"/>
              </w:rPr>
            </w:pPr>
            <w:r w:rsidRPr="009F2C56">
              <w:rPr>
                <w:rFonts w:ascii="Cambria" w:hAnsi="Cambria"/>
                <w:lang w:val="ro-RO"/>
              </w:rPr>
              <w:t>- Cărții de identitate – secțiunea privind domiciliul, sau</w:t>
            </w:r>
          </w:p>
          <w:p w14:paraId="6CF7A1CA" w14:textId="77777777" w:rsidR="00EA543D" w:rsidRPr="009F2C56" w:rsidRDefault="00000000" w:rsidP="009F2C56">
            <w:pPr>
              <w:spacing w:line="276" w:lineRule="auto"/>
              <w:ind w:firstLine="493"/>
              <w:jc w:val="both"/>
              <w:rPr>
                <w:lang w:val="ro-RO"/>
              </w:rPr>
            </w:pPr>
            <w:r w:rsidRPr="009F2C56">
              <w:rPr>
                <w:rFonts w:ascii="Cambria" w:hAnsi="Cambria"/>
                <w:lang w:val="ro-RO"/>
              </w:rPr>
              <w:t>- Certificatului privind domiciliul și reședința înregistrate în Registrul Național de Evidență a Persoanelor (în cazul cărților de identitate electronice).</w:t>
            </w:r>
          </w:p>
          <w:p w14:paraId="7306A25D" w14:textId="77777777" w:rsidR="00EA543D" w:rsidRPr="009F2C56" w:rsidRDefault="00000000" w:rsidP="009F2C56">
            <w:pPr>
              <w:spacing w:line="276" w:lineRule="auto"/>
              <w:ind w:firstLine="493"/>
              <w:jc w:val="both"/>
              <w:rPr>
                <w:lang w:val="ro-RO"/>
              </w:rPr>
            </w:pPr>
            <w:r w:rsidRPr="009F2C56">
              <w:rPr>
                <w:rFonts w:ascii="Cambria" w:hAnsi="Cambria"/>
                <w:lang w:val="ro-RO"/>
              </w:rPr>
              <w:t>GAL va verifica dacă:</w:t>
            </w:r>
          </w:p>
          <w:p w14:paraId="608FBDD9" w14:textId="77777777" w:rsidR="00EA543D" w:rsidRPr="009F2C56" w:rsidRDefault="00000000" w:rsidP="009F2C56">
            <w:pPr>
              <w:spacing w:line="276" w:lineRule="auto"/>
              <w:ind w:firstLine="493"/>
              <w:jc w:val="both"/>
              <w:rPr>
                <w:lang w:val="ro-RO"/>
              </w:rPr>
            </w:pPr>
            <w:r w:rsidRPr="009F2C56">
              <w:rPr>
                <w:rFonts w:ascii="Cambria" w:hAnsi="Cambria"/>
                <w:lang w:val="ro-RO"/>
              </w:rPr>
              <w:t>Domiciliul este situat într-o localitate din teritoriul acoperit de GAL;</w:t>
            </w:r>
          </w:p>
          <w:p w14:paraId="0573159D" w14:textId="77777777" w:rsidR="00EA543D" w:rsidRPr="009F2C56" w:rsidRDefault="00000000" w:rsidP="009F2C56">
            <w:pPr>
              <w:spacing w:line="276" w:lineRule="auto"/>
              <w:ind w:firstLine="493"/>
              <w:jc w:val="both"/>
              <w:rPr>
                <w:lang w:val="ro-RO"/>
              </w:rPr>
            </w:pPr>
            <w:r w:rsidRPr="009F2C56">
              <w:rPr>
                <w:rFonts w:ascii="Cambria" w:hAnsi="Cambria"/>
                <w:lang w:val="ro-RO"/>
              </w:rPr>
              <w:t>Domiciliul este stabilit cu cel puțin 6 luni înainte de data lansării apelului de selecție (solicitantul este obligat să depună toată diligența cu privire la demonstrarea îndeplinirii acestei condiții).</w:t>
            </w:r>
          </w:p>
          <w:p w14:paraId="2B10CB1A"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p>
          <w:p w14:paraId="3E4C7E96" w14:textId="77777777" w:rsidR="00EA543D" w:rsidRPr="009F2C56" w:rsidRDefault="00000000" w:rsidP="009F2C56">
            <w:pPr>
              <w:spacing w:line="276" w:lineRule="auto"/>
              <w:ind w:firstLine="493"/>
              <w:jc w:val="both"/>
              <w:rPr>
                <w:lang w:val="ro-RO"/>
              </w:rPr>
            </w:pPr>
            <w:r w:rsidRPr="009F2C56">
              <w:rPr>
                <w:rFonts w:ascii="Cambria" w:hAnsi="Cambria"/>
                <w:lang w:val="ro-RO"/>
              </w:rPr>
              <w:t>- </w:t>
            </w:r>
            <w:r w:rsidRPr="009F2C56">
              <w:rPr>
                <w:rFonts w:ascii="Cambria Bold" w:hAnsi="Cambria Bold"/>
                <w:b/>
                <w:lang w:val="ro-RO"/>
              </w:rPr>
              <w:t>Doc. 4</w:t>
            </w:r>
            <w:r w:rsidRPr="009F2C56">
              <w:rPr>
                <w:rFonts w:ascii="Cambria" w:hAnsi="Cambria"/>
                <w:lang w:val="ro-RO"/>
              </w:rPr>
              <w:t> - Copia actului de identitate pentru reprezentantul legal de proiect;</w:t>
            </w:r>
          </w:p>
          <w:p w14:paraId="17B040C1" w14:textId="27847C5F" w:rsidR="00EA543D" w:rsidRPr="009F2C56" w:rsidRDefault="00000000" w:rsidP="009F2C56">
            <w:pPr>
              <w:spacing w:line="276" w:lineRule="auto"/>
              <w:ind w:firstLine="493"/>
              <w:jc w:val="both"/>
              <w:rPr>
                <w:lang w:val="ro-RO"/>
              </w:rPr>
            </w:pPr>
            <w:r w:rsidRPr="009F2C56">
              <w:rPr>
                <w:rFonts w:ascii="Cambria" w:hAnsi="Cambria"/>
                <w:lang w:val="ro-RO"/>
              </w:rPr>
              <w:t>- </w:t>
            </w:r>
            <w:r w:rsidRPr="009F2C56">
              <w:rPr>
                <w:rFonts w:ascii="Cambria Bold" w:hAnsi="Cambria Bold"/>
                <w:b/>
                <w:lang w:val="ro-RO"/>
              </w:rPr>
              <w:t>Doc. 19</w:t>
            </w:r>
            <w:r w:rsidRPr="009F2C56">
              <w:rPr>
                <w:rFonts w:ascii="Cambria" w:hAnsi="Cambria"/>
                <w:lang w:val="ro-RO"/>
              </w:rPr>
              <w:t> - Alte documente justificative - Certificatul privind domiciliul și reședința înregistrate în registrul Național de evidență a Persoanelor</w:t>
            </w:r>
          </w:p>
        </w:tc>
      </w:tr>
      <w:tr w:rsidR="00EA543D" w:rsidRPr="009F2C56" w14:paraId="37218637" w14:textId="77777777">
        <w:trPr>
          <w:trHeight w:val="360"/>
        </w:trPr>
        <w:tc>
          <w:tcPr>
            <w:tcW w:w="0" w:type="auto"/>
            <w:gridSpan w:val="5"/>
            <w:vAlign w:val="center"/>
          </w:tcPr>
          <w:p w14:paraId="23BA24C6" w14:textId="77777777" w:rsidR="00EA543D" w:rsidRPr="009F2C56" w:rsidRDefault="00000000">
            <w:pPr>
              <w:rPr>
                <w:lang w:val="ro-RO"/>
              </w:rPr>
            </w:pPr>
            <w:r w:rsidRPr="009F2C56">
              <w:rPr>
                <w:rFonts w:ascii="Cambria" w:hAnsi="Cambria"/>
                <w:lang w:val="ro-RO"/>
              </w:rPr>
              <w:lastRenderedPageBreak/>
              <w:t> </w:t>
            </w:r>
          </w:p>
        </w:tc>
      </w:tr>
      <w:tr w:rsidR="00EA543D" w:rsidRPr="009F2C56" w14:paraId="3E3C343F" w14:textId="77777777">
        <w:tc>
          <w:tcPr>
            <w:tcW w:w="0" w:type="auto"/>
            <w:shd w:val="clear" w:color="auto" w:fill="F8ECD2"/>
            <w:vAlign w:val="center"/>
          </w:tcPr>
          <w:p w14:paraId="1C26ADFF" w14:textId="77777777" w:rsidR="00EA543D" w:rsidRPr="009F2C56" w:rsidRDefault="00000000">
            <w:pPr>
              <w:rPr>
                <w:lang w:val="ro-RO"/>
              </w:rPr>
            </w:pPr>
            <w:r w:rsidRPr="009F2C56">
              <w:rPr>
                <w:rFonts w:ascii="Cambria" w:hAnsi="Cambria"/>
                <w:color w:val="58400C"/>
                <w:lang w:val="ro-RO"/>
              </w:rPr>
              <w:t>CD 2</w:t>
            </w:r>
          </w:p>
        </w:tc>
        <w:tc>
          <w:tcPr>
            <w:tcW w:w="0" w:type="auto"/>
            <w:shd w:val="clear" w:color="auto" w:fill="F8ECD2"/>
            <w:vAlign w:val="center"/>
          </w:tcPr>
          <w:p w14:paraId="12EDC417" w14:textId="77777777" w:rsidR="00EA543D" w:rsidRPr="009F2C56" w:rsidRDefault="00000000" w:rsidP="009F2C56">
            <w:pPr>
              <w:jc w:val="both"/>
              <w:rPr>
                <w:lang w:val="ro-RO"/>
              </w:rPr>
            </w:pPr>
            <w:r w:rsidRPr="009F2C56">
              <w:rPr>
                <w:rFonts w:ascii="Cambria" w:hAnsi="Cambria"/>
                <w:color w:val="58400C"/>
                <w:lang w:val="ro-RO"/>
              </w:rPr>
              <w:t>Solicitantul nu a mai beneficiat de fonduri nerambursabile în cadrul PNDR 2014 - 2020 prin intermediul subMăsurilor 6.2, 6.4 sau similar 19.2</w:t>
            </w:r>
          </w:p>
        </w:tc>
        <w:tc>
          <w:tcPr>
            <w:tcW w:w="0" w:type="auto"/>
            <w:vAlign w:val="center"/>
          </w:tcPr>
          <w:p w14:paraId="46885F87" w14:textId="77777777" w:rsidR="00EA543D" w:rsidRPr="009F2C56" w:rsidRDefault="00EA543D">
            <w:pPr>
              <w:rPr>
                <w:lang w:val="ro-RO"/>
              </w:rPr>
            </w:pPr>
          </w:p>
        </w:tc>
        <w:tc>
          <w:tcPr>
            <w:tcW w:w="0" w:type="auto"/>
            <w:vAlign w:val="center"/>
          </w:tcPr>
          <w:p w14:paraId="78C58838" w14:textId="77777777" w:rsidR="00EA543D" w:rsidRPr="009F2C56" w:rsidRDefault="00EA543D">
            <w:pPr>
              <w:rPr>
                <w:lang w:val="ro-RO"/>
              </w:rPr>
            </w:pPr>
          </w:p>
        </w:tc>
        <w:tc>
          <w:tcPr>
            <w:tcW w:w="0" w:type="auto"/>
            <w:vAlign w:val="center"/>
          </w:tcPr>
          <w:p w14:paraId="4D07C5CD" w14:textId="77777777" w:rsidR="00EA543D" w:rsidRPr="009F2C56" w:rsidRDefault="00EA543D">
            <w:pPr>
              <w:rPr>
                <w:lang w:val="ro-RO"/>
              </w:rPr>
            </w:pPr>
          </w:p>
        </w:tc>
      </w:tr>
      <w:tr w:rsidR="00EA543D" w:rsidRPr="009F2C56" w14:paraId="5F9E76EC" w14:textId="77777777">
        <w:tc>
          <w:tcPr>
            <w:tcW w:w="0" w:type="auto"/>
            <w:gridSpan w:val="5"/>
            <w:shd w:val="clear" w:color="auto" w:fill="DDDDDD"/>
            <w:vAlign w:val="center"/>
          </w:tcPr>
          <w:p w14:paraId="26AD2882"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CD2. Solicitantul nu a mai beneficiat de fonduri nerambursabile în cadrul PNDR 2014 - 2020 prin intermediul subMăsurilor 6.2, 6.4 sau similar 19.2.</w:t>
            </w:r>
          </w:p>
          <w:p w14:paraId="5BF7D1FA" w14:textId="77777777" w:rsidR="00EA543D" w:rsidRPr="009F2C56" w:rsidRDefault="00000000" w:rsidP="009F2C56">
            <w:pPr>
              <w:spacing w:line="276" w:lineRule="auto"/>
              <w:ind w:firstLine="493"/>
              <w:jc w:val="both"/>
              <w:rPr>
                <w:lang w:val="ro-RO"/>
              </w:rPr>
            </w:pPr>
            <w:r w:rsidRPr="009F2C56">
              <w:rPr>
                <w:rFonts w:ascii="Cambria" w:hAnsi="Cambria"/>
                <w:lang w:val="ro-RO"/>
              </w:rPr>
              <w:t>Se acordă prioritate proiectelor depuse de solicitanții care nu au mai beneficiat de fonduri nerambursabile în cadrul PNDR 2014 - 2020 prin intermediul subMăsurilor 6.2, 6.4 sau similar 19.2.</w:t>
            </w:r>
          </w:p>
          <w:p w14:paraId="4D3F39FD" w14:textId="77777777" w:rsidR="00EA543D" w:rsidRPr="009F2C56" w:rsidRDefault="00000000" w:rsidP="009F2C56">
            <w:pPr>
              <w:spacing w:line="276" w:lineRule="auto"/>
              <w:ind w:firstLine="493"/>
              <w:jc w:val="both"/>
              <w:rPr>
                <w:lang w:val="ro-RO"/>
              </w:rPr>
            </w:pPr>
            <w:r w:rsidRPr="009F2C56">
              <w:rPr>
                <w:rFonts w:ascii="Cambria" w:hAnsi="Cambria"/>
                <w:lang w:val="ro-RO"/>
              </w:rPr>
              <w:t>Experții GAL vor solicita AFIR un extras din baza de date pentru a verifica dacă solicitantul a mai beneficiat de fonduri nerambursabile în cadrul PNDR 2014 - 2020 prin intermediul subMăsurilor 6.2, 6.4 sau similar 19.2.</w:t>
            </w:r>
          </w:p>
          <w:p w14:paraId="0DA07468" w14:textId="77777777" w:rsidR="00EA543D" w:rsidRPr="009F2C56" w:rsidRDefault="00EA543D" w:rsidP="009F2C56">
            <w:pPr>
              <w:spacing w:line="276" w:lineRule="auto"/>
              <w:jc w:val="both"/>
              <w:rPr>
                <w:lang w:val="ro-RO"/>
              </w:rPr>
            </w:pPr>
          </w:p>
        </w:tc>
      </w:tr>
      <w:tr w:rsidR="00EA543D" w:rsidRPr="009F2C56" w14:paraId="3F9B6B97" w14:textId="77777777">
        <w:trPr>
          <w:trHeight w:val="360"/>
        </w:trPr>
        <w:tc>
          <w:tcPr>
            <w:tcW w:w="0" w:type="auto"/>
            <w:gridSpan w:val="5"/>
            <w:vAlign w:val="center"/>
          </w:tcPr>
          <w:p w14:paraId="5D451DF7" w14:textId="77777777" w:rsidR="00EA543D" w:rsidRPr="009F2C56" w:rsidRDefault="00000000">
            <w:pPr>
              <w:rPr>
                <w:lang w:val="ro-RO"/>
              </w:rPr>
            </w:pPr>
            <w:r w:rsidRPr="009F2C56">
              <w:rPr>
                <w:rFonts w:ascii="Cambria" w:hAnsi="Cambria"/>
                <w:lang w:val="ro-RO"/>
              </w:rPr>
              <w:t> </w:t>
            </w:r>
          </w:p>
        </w:tc>
      </w:tr>
      <w:tr w:rsidR="00EA543D" w:rsidRPr="009F2C56" w14:paraId="7D9EF6D9" w14:textId="77777777">
        <w:tc>
          <w:tcPr>
            <w:tcW w:w="0" w:type="auto"/>
            <w:shd w:val="clear" w:color="auto" w:fill="F8ECD2"/>
            <w:vAlign w:val="center"/>
          </w:tcPr>
          <w:p w14:paraId="487B580C" w14:textId="77777777" w:rsidR="00EA543D" w:rsidRPr="009F2C56" w:rsidRDefault="00000000">
            <w:pPr>
              <w:rPr>
                <w:lang w:val="ro-RO"/>
              </w:rPr>
            </w:pPr>
            <w:r w:rsidRPr="009F2C56">
              <w:rPr>
                <w:rFonts w:ascii="Cambria" w:hAnsi="Cambria"/>
                <w:color w:val="58400C"/>
                <w:lang w:val="ro-RO"/>
              </w:rPr>
              <w:t>CD 3</w:t>
            </w:r>
          </w:p>
        </w:tc>
        <w:tc>
          <w:tcPr>
            <w:tcW w:w="0" w:type="auto"/>
            <w:shd w:val="clear" w:color="auto" w:fill="F8ECD2"/>
            <w:vAlign w:val="center"/>
          </w:tcPr>
          <w:p w14:paraId="3EED962E" w14:textId="77777777" w:rsidR="00EA543D" w:rsidRPr="009F2C56" w:rsidRDefault="00000000" w:rsidP="009F2C56">
            <w:pPr>
              <w:jc w:val="both"/>
              <w:rPr>
                <w:lang w:val="ro-RO"/>
              </w:rPr>
            </w:pPr>
            <w:r w:rsidRPr="009F2C56">
              <w:rPr>
                <w:rFonts w:ascii="Cambria" w:hAnsi="Cambria"/>
                <w:color w:val="58400C"/>
                <w:lang w:val="ro-RO"/>
              </w:rPr>
              <w:t>Ponderea investiției în acțiuni de protecție a mediului</w:t>
            </w:r>
          </w:p>
        </w:tc>
        <w:tc>
          <w:tcPr>
            <w:tcW w:w="0" w:type="auto"/>
            <w:vAlign w:val="center"/>
          </w:tcPr>
          <w:p w14:paraId="3BA74A0A" w14:textId="77777777" w:rsidR="00EA543D" w:rsidRPr="009F2C56" w:rsidRDefault="00EA543D">
            <w:pPr>
              <w:rPr>
                <w:lang w:val="ro-RO"/>
              </w:rPr>
            </w:pPr>
          </w:p>
        </w:tc>
        <w:tc>
          <w:tcPr>
            <w:tcW w:w="0" w:type="auto"/>
            <w:vAlign w:val="center"/>
          </w:tcPr>
          <w:p w14:paraId="1BD0279E" w14:textId="77777777" w:rsidR="00EA543D" w:rsidRPr="009F2C56" w:rsidRDefault="00EA543D">
            <w:pPr>
              <w:rPr>
                <w:lang w:val="ro-RO"/>
              </w:rPr>
            </w:pPr>
          </w:p>
        </w:tc>
        <w:tc>
          <w:tcPr>
            <w:tcW w:w="0" w:type="auto"/>
            <w:vAlign w:val="center"/>
          </w:tcPr>
          <w:p w14:paraId="1B8CA4E7" w14:textId="77777777" w:rsidR="00EA543D" w:rsidRPr="009F2C56" w:rsidRDefault="00EA543D">
            <w:pPr>
              <w:rPr>
                <w:lang w:val="ro-RO"/>
              </w:rPr>
            </w:pPr>
          </w:p>
        </w:tc>
      </w:tr>
      <w:tr w:rsidR="00EA543D" w:rsidRPr="009F2C56" w14:paraId="234527FF" w14:textId="77777777">
        <w:tc>
          <w:tcPr>
            <w:tcW w:w="0" w:type="auto"/>
            <w:gridSpan w:val="5"/>
            <w:shd w:val="clear" w:color="auto" w:fill="DDDDDD"/>
            <w:vAlign w:val="center"/>
          </w:tcPr>
          <w:p w14:paraId="5670E73B"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CD 3. Ponderea investiției în acțiuni de protecție a mediului</w:t>
            </w:r>
          </w:p>
          <w:p w14:paraId="44639AC6" w14:textId="77777777" w:rsidR="00EA543D" w:rsidRPr="009F2C56" w:rsidRDefault="00000000" w:rsidP="009F2C56">
            <w:pPr>
              <w:spacing w:line="276" w:lineRule="auto"/>
              <w:ind w:firstLine="493"/>
              <w:jc w:val="both"/>
              <w:rPr>
                <w:lang w:val="ro-RO"/>
              </w:rPr>
            </w:pPr>
            <w:r w:rsidRPr="009F2C56">
              <w:rPr>
                <w:rFonts w:ascii="Cambria" w:hAnsi="Cambria"/>
                <w:lang w:val="ro-RO"/>
              </w:rPr>
              <w:t>Se acordă prioritate proiectelor depuse de solicitanții care au ponderea cea mai mare în investiții privind mijloacele de digitalizare și/sau tehnologizare.</w:t>
            </w:r>
          </w:p>
          <w:p w14:paraId="3C357DB0"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Metodologia de verificare</w:t>
            </w:r>
            <w:r w:rsidRPr="009F2C56">
              <w:rPr>
                <w:rFonts w:ascii="Cambria" w:hAnsi="Cambria"/>
                <w:lang w:val="ro-RO"/>
              </w:rPr>
              <w:t>: Expertul calculează ponderea (din punct de vedere valoric raportat la valoarea eligibilă a proiectului) echipamentelor/utilajelor/dotărilor propuse spre achiziție pentru îndeplinirea acțiunilor de mediu din devizul distinct completat de către solicitant.</w:t>
            </w:r>
          </w:p>
          <w:p w14:paraId="6B23A805"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r w:rsidRPr="009F2C56">
              <w:rPr>
                <w:rFonts w:ascii="Cambria" w:hAnsi="Cambria"/>
                <w:lang w:val="ro-RO"/>
              </w:rPr>
              <w:t> </w:t>
            </w:r>
          </w:p>
          <w:p w14:paraId="51F1B4E9" w14:textId="77777777" w:rsidR="00EA543D" w:rsidRPr="009F2C56" w:rsidRDefault="00000000" w:rsidP="009F2C56">
            <w:pPr>
              <w:spacing w:line="276" w:lineRule="auto"/>
              <w:ind w:firstLine="493"/>
              <w:jc w:val="both"/>
              <w:rPr>
                <w:lang w:val="ro-RO"/>
              </w:rPr>
            </w:pPr>
            <w:r w:rsidRPr="009F2C56">
              <w:rPr>
                <w:rFonts w:ascii="Cambria" w:hAnsi="Cambria"/>
                <w:lang w:val="ro-RO"/>
              </w:rPr>
              <w:t>- Deviz distinct care să conțină echipamentele/utilajele/dotările care conduc la îndeplinirea acțiunilor de protecție a mediului;</w:t>
            </w:r>
          </w:p>
          <w:p w14:paraId="40B63A77" w14:textId="77777777" w:rsidR="00EA543D" w:rsidRPr="009F2C56" w:rsidRDefault="00000000" w:rsidP="009F2C56">
            <w:pPr>
              <w:spacing w:line="276" w:lineRule="auto"/>
              <w:ind w:firstLine="493"/>
              <w:jc w:val="both"/>
              <w:rPr>
                <w:lang w:val="ro-RO"/>
              </w:rPr>
            </w:pPr>
            <w:r w:rsidRPr="009F2C56">
              <w:rPr>
                <w:rFonts w:ascii="Cambria" w:hAnsi="Cambria"/>
                <w:lang w:val="ro-RO"/>
              </w:rPr>
              <w:t>- Oferte/print screen-uri.</w:t>
            </w:r>
          </w:p>
          <w:p w14:paraId="29EDCFAF" w14:textId="77777777" w:rsidR="00EA543D" w:rsidRPr="009F2C56" w:rsidRDefault="00EA543D" w:rsidP="009F2C56">
            <w:pPr>
              <w:spacing w:line="276" w:lineRule="auto"/>
              <w:jc w:val="both"/>
              <w:rPr>
                <w:lang w:val="ro-RO"/>
              </w:rPr>
            </w:pPr>
          </w:p>
        </w:tc>
      </w:tr>
      <w:tr w:rsidR="00EA543D" w:rsidRPr="009F2C56" w14:paraId="639F287D" w14:textId="77777777">
        <w:trPr>
          <w:trHeight w:val="360"/>
        </w:trPr>
        <w:tc>
          <w:tcPr>
            <w:tcW w:w="0" w:type="auto"/>
            <w:gridSpan w:val="5"/>
            <w:vAlign w:val="center"/>
          </w:tcPr>
          <w:p w14:paraId="2F1C16B0" w14:textId="77777777" w:rsidR="00EA543D" w:rsidRPr="009F2C56" w:rsidRDefault="00000000">
            <w:pPr>
              <w:rPr>
                <w:lang w:val="ro-RO"/>
              </w:rPr>
            </w:pPr>
            <w:r w:rsidRPr="009F2C56">
              <w:rPr>
                <w:rFonts w:ascii="Cambria" w:hAnsi="Cambria"/>
                <w:lang w:val="ro-RO"/>
              </w:rPr>
              <w:t> </w:t>
            </w:r>
          </w:p>
        </w:tc>
      </w:tr>
      <w:tr w:rsidR="00EA543D" w:rsidRPr="009F2C56" w14:paraId="40D75B5F" w14:textId="77777777">
        <w:tc>
          <w:tcPr>
            <w:tcW w:w="0" w:type="auto"/>
            <w:shd w:val="clear" w:color="auto" w:fill="F8ECD2"/>
            <w:vAlign w:val="center"/>
          </w:tcPr>
          <w:p w14:paraId="6BE13958" w14:textId="77777777" w:rsidR="00EA543D" w:rsidRPr="009F2C56" w:rsidRDefault="00000000">
            <w:pPr>
              <w:rPr>
                <w:lang w:val="ro-RO"/>
              </w:rPr>
            </w:pPr>
            <w:r w:rsidRPr="009F2C56">
              <w:rPr>
                <w:rFonts w:ascii="Cambria" w:hAnsi="Cambria"/>
                <w:color w:val="58400C"/>
                <w:lang w:val="ro-RO"/>
              </w:rPr>
              <w:t>CD 4</w:t>
            </w:r>
          </w:p>
        </w:tc>
        <w:tc>
          <w:tcPr>
            <w:tcW w:w="0" w:type="auto"/>
            <w:shd w:val="clear" w:color="auto" w:fill="F8ECD2"/>
            <w:vAlign w:val="center"/>
          </w:tcPr>
          <w:p w14:paraId="3A61E16D" w14:textId="77777777" w:rsidR="00EA543D" w:rsidRPr="009F2C56" w:rsidRDefault="00000000" w:rsidP="009F2C56">
            <w:pPr>
              <w:jc w:val="both"/>
              <w:rPr>
                <w:lang w:val="ro-RO"/>
              </w:rPr>
            </w:pPr>
            <w:r w:rsidRPr="009F2C56">
              <w:rPr>
                <w:rFonts w:ascii="Cambria" w:hAnsi="Cambria"/>
                <w:color w:val="58400C"/>
                <w:lang w:val="ro-RO"/>
              </w:rPr>
              <w:t>Ponderea investiției în mijloace de digitalizare și/sau tehnologizare</w:t>
            </w:r>
          </w:p>
        </w:tc>
        <w:tc>
          <w:tcPr>
            <w:tcW w:w="0" w:type="auto"/>
            <w:vAlign w:val="center"/>
          </w:tcPr>
          <w:p w14:paraId="5811E132" w14:textId="77777777" w:rsidR="00EA543D" w:rsidRPr="009F2C56" w:rsidRDefault="00EA543D">
            <w:pPr>
              <w:rPr>
                <w:lang w:val="ro-RO"/>
              </w:rPr>
            </w:pPr>
          </w:p>
        </w:tc>
        <w:tc>
          <w:tcPr>
            <w:tcW w:w="0" w:type="auto"/>
            <w:vAlign w:val="center"/>
          </w:tcPr>
          <w:p w14:paraId="40F929C2" w14:textId="77777777" w:rsidR="00EA543D" w:rsidRPr="009F2C56" w:rsidRDefault="00EA543D">
            <w:pPr>
              <w:rPr>
                <w:lang w:val="ro-RO"/>
              </w:rPr>
            </w:pPr>
          </w:p>
        </w:tc>
        <w:tc>
          <w:tcPr>
            <w:tcW w:w="0" w:type="auto"/>
            <w:vAlign w:val="center"/>
          </w:tcPr>
          <w:p w14:paraId="31C3D537" w14:textId="77777777" w:rsidR="00EA543D" w:rsidRPr="009F2C56" w:rsidRDefault="00EA543D">
            <w:pPr>
              <w:rPr>
                <w:lang w:val="ro-RO"/>
              </w:rPr>
            </w:pPr>
          </w:p>
        </w:tc>
      </w:tr>
      <w:tr w:rsidR="00EA543D" w:rsidRPr="009F2C56" w14:paraId="0BE429F4" w14:textId="77777777">
        <w:tc>
          <w:tcPr>
            <w:tcW w:w="0" w:type="auto"/>
            <w:gridSpan w:val="5"/>
            <w:shd w:val="clear" w:color="auto" w:fill="DDDDDD"/>
            <w:vAlign w:val="center"/>
          </w:tcPr>
          <w:p w14:paraId="20D934CA"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CD 4. Ponderea investiției în mijloace de digitalizare și/sau tehnologizare.</w:t>
            </w:r>
          </w:p>
          <w:p w14:paraId="47CAE4BA" w14:textId="77777777" w:rsidR="00EA543D" w:rsidRPr="009F2C56" w:rsidRDefault="00000000" w:rsidP="009F2C56">
            <w:pPr>
              <w:spacing w:line="276" w:lineRule="auto"/>
              <w:ind w:firstLine="493"/>
              <w:jc w:val="both"/>
              <w:rPr>
                <w:lang w:val="ro-RO"/>
              </w:rPr>
            </w:pPr>
            <w:r w:rsidRPr="009F2C56">
              <w:rPr>
                <w:rFonts w:ascii="Cambria" w:hAnsi="Cambria"/>
                <w:lang w:val="ro-RO"/>
              </w:rPr>
              <w:t xml:space="preserve">Se acordă prioritate proiectelor depuse de solicitanții care au ponderea cea mai mare </w:t>
            </w:r>
            <w:r w:rsidRPr="009F2C56">
              <w:rPr>
                <w:rFonts w:ascii="Cambria" w:hAnsi="Cambria"/>
                <w:lang w:val="ro-RO"/>
              </w:rPr>
              <w:lastRenderedPageBreak/>
              <w:t>în investiții privind mijloacele de digitalizare și/sau tehnologizare.</w:t>
            </w:r>
          </w:p>
          <w:p w14:paraId="4DB58804"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Metodologia de verificare</w:t>
            </w:r>
            <w:r w:rsidRPr="009F2C56">
              <w:rPr>
                <w:rFonts w:ascii="Cambria" w:hAnsi="Cambria"/>
                <w:lang w:val="ro-RO"/>
              </w:rPr>
              <w:t>: Expertul calculează ponderea (din punct de vedere valoric raportat la valoarea eligibilă a proiectului) mijloacelor de digitalizare și/sau tehnologizare din devizul distinct completat de către solicitant.</w:t>
            </w:r>
          </w:p>
          <w:p w14:paraId="482FD021" w14:textId="77777777" w:rsidR="00EA543D" w:rsidRPr="009F2C56" w:rsidRDefault="00000000" w:rsidP="009F2C56">
            <w:pPr>
              <w:spacing w:line="276" w:lineRule="auto"/>
              <w:ind w:firstLine="493"/>
              <w:jc w:val="both"/>
              <w:rPr>
                <w:lang w:val="ro-RO"/>
              </w:rPr>
            </w:pPr>
            <w:r w:rsidRPr="009F2C56">
              <w:rPr>
                <w:rFonts w:ascii="Cambria Bold" w:hAnsi="Cambria Bold"/>
                <w:b/>
                <w:u w:val="single"/>
                <w:lang w:val="ro-RO"/>
              </w:rPr>
              <w:t>Documente obligatorii:</w:t>
            </w:r>
            <w:r w:rsidRPr="009F2C56">
              <w:rPr>
                <w:rFonts w:ascii="Cambria" w:hAnsi="Cambria"/>
                <w:lang w:val="ro-RO"/>
              </w:rPr>
              <w:t> </w:t>
            </w:r>
          </w:p>
          <w:p w14:paraId="6D50512F" w14:textId="77777777" w:rsidR="00EA543D" w:rsidRPr="009F2C56" w:rsidRDefault="00000000" w:rsidP="009F2C56">
            <w:pPr>
              <w:spacing w:line="276" w:lineRule="auto"/>
              <w:ind w:firstLine="493"/>
              <w:jc w:val="both"/>
              <w:rPr>
                <w:lang w:val="ro-RO"/>
              </w:rPr>
            </w:pPr>
            <w:r w:rsidRPr="009F2C56">
              <w:rPr>
                <w:rFonts w:ascii="Cambria" w:hAnsi="Cambria"/>
                <w:lang w:val="ro-RO"/>
              </w:rPr>
              <w:t>-Deviz distinct care să conțină mijlocele de digitalizare/tehnologizare;</w:t>
            </w:r>
          </w:p>
          <w:p w14:paraId="3D47780D" w14:textId="77777777" w:rsidR="00EA543D" w:rsidRPr="009F2C56" w:rsidRDefault="00000000" w:rsidP="009F2C56">
            <w:pPr>
              <w:spacing w:line="276" w:lineRule="auto"/>
              <w:ind w:firstLine="493"/>
              <w:jc w:val="both"/>
              <w:rPr>
                <w:lang w:val="ro-RO"/>
              </w:rPr>
            </w:pPr>
            <w:r w:rsidRPr="009F2C56">
              <w:rPr>
                <w:rFonts w:ascii="Cambria" w:hAnsi="Cambria"/>
                <w:lang w:val="ro-RO"/>
              </w:rPr>
              <w:t>- Oferte/print screen-uri.</w:t>
            </w:r>
          </w:p>
          <w:p w14:paraId="79D56DD9" w14:textId="77777777" w:rsidR="00EA543D" w:rsidRPr="009F2C56" w:rsidRDefault="00EA543D" w:rsidP="009F2C56">
            <w:pPr>
              <w:spacing w:line="276" w:lineRule="auto"/>
              <w:jc w:val="both"/>
              <w:rPr>
                <w:lang w:val="ro-RO"/>
              </w:rPr>
            </w:pPr>
          </w:p>
        </w:tc>
      </w:tr>
      <w:tr w:rsidR="00EA543D" w:rsidRPr="009F2C56" w14:paraId="29954B4C" w14:textId="77777777">
        <w:trPr>
          <w:trHeight w:val="360"/>
        </w:trPr>
        <w:tc>
          <w:tcPr>
            <w:tcW w:w="0" w:type="auto"/>
            <w:gridSpan w:val="5"/>
            <w:vAlign w:val="center"/>
          </w:tcPr>
          <w:p w14:paraId="4B2A1C87" w14:textId="77777777" w:rsidR="00EA543D" w:rsidRPr="009F2C56" w:rsidRDefault="00000000">
            <w:pPr>
              <w:rPr>
                <w:lang w:val="ro-RO"/>
              </w:rPr>
            </w:pPr>
            <w:r w:rsidRPr="009F2C56">
              <w:rPr>
                <w:rFonts w:ascii="Cambria" w:hAnsi="Cambria"/>
                <w:lang w:val="ro-RO"/>
              </w:rPr>
              <w:lastRenderedPageBreak/>
              <w:t> </w:t>
            </w:r>
          </w:p>
        </w:tc>
      </w:tr>
      <w:tr w:rsidR="00EA543D" w:rsidRPr="009F2C56" w14:paraId="21CC53DD" w14:textId="77777777">
        <w:tc>
          <w:tcPr>
            <w:tcW w:w="0" w:type="auto"/>
            <w:shd w:val="clear" w:color="auto" w:fill="F8ECD2"/>
            <w:vAlign w:val="center"/>
          </w:tcPr>
          <w:p w14:paraId="5F767DCC" w14:textId="77777777" w:rsidR="00EA543D" w:rsidRPr="009F2C56" w:rsidRDefault="00000000">
            <w:pPr>
              <w:rPr>
                <w:lang w:val="ro-RO"/>
              </w:rPr>
            </w:pPr>
            <w:r w:rsidRPr="009F2C56">
              <w:rPr>
                <w:rFonts w:ascii="Cambria" w:hAnsi="Cambria"/>
                <w:color w:val="58400C"/>
                <w:lang w:val="ro-RO"/>
              </w:rPr>
              <w:t>CD 5</w:t>
            </w:r>
          </w:p>
        </w:tc>
        <w:tc>
          <w:tcPr>
            <w:tcW w:w="0" w:type="auto"/>
            <w:shd w:val="clear" w:color="auto" w:fill="F8ECD2"/>
            <w:vAlign w:val="center"/>
          </w:tcPr>
          <w:p w14:paraId="5FC4D71F" w14:textId="77777777" w:rsidR="00EA543D" w:rsidRPr="009F2C56" w:rsidRDefault="00000000" w:rsidP="009F2C56">
            <w:pPr>
              <w:jc w:val="both"/>
              <w:rPr>
                <w:lang w:val="ro-RO"/>
              </w:rPr>
            </w:pPr>
            <w:r w:rsidRPr="009F2C56">
              <w:rPr>
                <w:rFonts w:ascii="Cambria" w:hAnsi="Cambria"/>
                <w:color w:val="58400C"/>
                <w:lang w:val="ro-RO"/>
              </w:rPr>
              <w:t>Ordinea depunerii cererii de finanțare</w:t>
            </w:r>
          </w:p>
        </w:tc>
        <w:tc>
          <w:tcPr>
            <w:tcW w:w="0" w:type="auto"/>
            <w:vAlign w:val="center"/>
          </w:tcPr>
          <w:p w14:paraId="1D7D9C33" w14:textId="77777777" w:rsidR="00EA543D" w:rsidRPr="009F2C56" w:rsidRDefault="00EA543D">
            <w:pPr>
              <w:rPr>
                <w:lang w:val="ro-RO"/>
              </w:rPr>
            </w:pPr>
          </w:p>
        </w:tc>
        <w:tc>
          <w:tcPr>
            <w:tcW w:w="0" w:type="auto"/>
            <w:vAlign w:val="center"/>
          </w:tcPr>
          <w:p w14:paraId="76DE257E" w14:textId="77777777" w:rsidR="00EA543D" w:rsidRPr="009F2C56" w:rsidRDefault="00EA543D">
            <w:pPr>
              <w:rPr>
                <w:lang w:val="ro-RO"/>
              </w:rPr>
            </w:pPr>
          </w:p>
        </w:tc>
        <w:tc>
          <w:tcPr>
            <w:tcW w:w="0" w:type="auto"/>
            <w:vAlign w:val="center"/>
          </w:tcPr>
          <w:p w14:paraId="4351523A" w14:textId="77777777" w:rsidR="00EA543D" w:rsidRPr="009F2C56" w:rsidRDefault="00EA543D">
            <w:pPr>
              <w:rPr>
                <w:lang w:val="ro-RO"/>
              </w:rPr>
            </w:pPr>
          </w:p>
        </w:tc>
      </w:tr>
      <w:tr w:rsidR="00EA543D" w:rsidRPr="009F2C56" w14:paraId="7B2398C0" w14:textId="77777777">
        <w:tc>
          <w:tcPr>
            <w:tcW w:w="0" w:type="auto"/>
            <w:gridSpan w:val="5"/>
            <w:shd w:val="clear" w:color="auto" w:fill="DDDDDD"/>
            <w:vAlign w:val="center"/>
          </w:tcPr>
          <w:p w14:paraId="36BA0221" w14:textId="77777777" w:rsidR="00EA543D" w:rsidRPr="009F2C56" w:rsidRDefault="00000000" w:rsidP="009F2C56">
            <w:pPr>
              <w:spacing w:line="276" w:lineRule="auto"/>
              <w:ind w:firstLine="493"/>
              <w:jc w:val="both"/>
              <w:rPr>
                <w:lang w:val="ro-RO"/>
              </w:rPr>
            </w:pPr>
            <w:r w:rsidRPr="009F2C56">
              <w:rPr>
                <w:rFonts w:ascii="Cambria Bold" w:hAnsi="Cambria Bold"/>
                <w:b/>
                <w:lang w:val="ro-RO"/>
              </w:rPr>
              <w:t>CD 5. Ordinea depunerii cererii de finanțare</w:t>
            </w:r>
          </w:p>
          <w:p w14:paraId="18F07259" w14:textId="77777777" w:rsidR="00EA543D" w:rsidRPr="009F2C56" w:rsidRDefault="00000000" w:rsidP="009F2C56">
            <w:pPr>
              <w:spacing w:line="276" w:lineRule="auto"/>
              <w:ind w:firstLine="493"/>
              <w:jc w:val="both"/>
              <w:rPr>
                <w:lang w:val="ro-RO"/>
              </w:rPr>
            </w:pPr>
            <w:r w:rsidRPr="009F2C56">
              <w:rPr>
                <w:rFonts w:ascii="Cambria" w:hAnsi="Cambria"/>
                <w:lang w:val="ro-RO"/>
              </w:rPr>
              <w:t>Se verifică data și ora înregistrării proiectului în sistemul de depunere și se aplică principiul primul venit - primul servit.</w:t>
            </w:r>
          </w:p>
          <w:p w14:paraId="5B5F8950" w14:textId="77777777" w:rsidR="00EA543D" w:rsidRPr="009F2C56" w:rsidRDefault="00EA543D" w:rsidP="009F2C56">
            <w:pPr>
              <w:spacing w:line="276" w:lineRule="auto"/>
              <w:jc w:val="both"/>
              <w:rPr>
                <w:lang w:val="ro-RO"/>
              </w:rPr>
            </w:pPr>
          </w:p>
        </w:tc>
      </w:tr>
      <w:tr w:rsidR="00EA543D" w:rsidRPr="009F2C56" w14:paraId="0BAF20D7" w14:textId="77777777">
        <w:trPr>
          <w:trHeight w:val="360"/>
        </w:trPr>
        <w:tc>
          <w:tcPr>
            <w:tcW w:w="0" w:type="auto"/>
            <w:gridSpan w:val="5"/>
            <w:vAlign w:val="center"/>
          </w:tcPr>
          <w:p w14:paraId="1FA80406" w14:textId="77777777" w:rsidR="00EA543D" w:rsidRPr="009F2C56" w:rsidRDefault="00000000">
            <w:pPr>
              <w:rPr>
                <w:lang w:val="ro-RO"/>
              </w:rPr>
            </w:pPr>
            <w:r w:rsidRPr="009F2C56">
              <w:rPr>
                <w:rFonts w:ascii="Cambria" w:hAnsi="Cambria"/>
                <w:lang w:val="ro-RO"/>
              </w:rPr>
              <w:t> </w:t>
            </w:r>
          </w:p>
        </w:tc>
      </w:tr>
    </w:tbl>
    <w:p w14:paraId="588B9698" w14:textId="77777777" w:rsidR="00EA543D" w:rsidRPr="009F2C56" w:rsidRDefault="00000000">
      <w:pPr>
        <w:spacing w:line="264" w:lineRule="auto"/>
        <w:rPr>
          <w:lang w:val="ro-RO"/>
        </w:rPr>
      </w:pPr>
      <w:r w:rsidRPr="009F2C56">
        <w:rPr>
          <w:rFonts w:ascii="Cambria" w:hAnsi="Cambria"/>
          <w:lang w:val="ro-RO"/>
        </w:rPr>
        <w:br/>
      </w:r>
      <w:r w:rsidRPr="009F2C56">
        <w:rPr>
          <w:rFonts w:ascii="Cambria Bold" w:hAnsi="Cambria Bold"/>
          <w:b/>
          <w:lang w:val="ro-RO"/>
        </w:rPr>
        <w:t>Observații</w:t>
      </w:r>
      <w:r w:rsidRPr="009F2C56">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EA543D" w:rsidRPr="009F2C56" w14:paraId="410BF3CA" w14:textId="77777777">
        <w:trPr>
          <w:trHeight w:val="540"/>
        </w:trPr>
        <w:tc>
          <w:tcPr>
            <w:tcW w:w="0" w:type="auto"/>
            <w:vAlign w:val="center"/>
          </w:tcPr>
          <w:p w14:paraId="7E1D31C9" w14:textId="77777777" w:rsidR="00EA543D" w:rsidRPr="009F2C56" w:rsidRDefault="00EA543D">
            <w:pPr>
              <w:rPr>
                <w:lang w:val="ro-RO"/>
              </w:rPr>
            </w:pPr>
          </w:p>
        </w:tc>
      </w:tr>
    </w:tbl>
    <w:p w14:paraId="02946B52" w14:textId="77777777" w:rsidR="00EA543D" w:rsidRPr="009F2C56" w:rsidRDefault="00EA543D">
      <w:pPr>
        <w:rPr>
          <w:lang w:val="ro-R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99"/>
        <w:gridCol w:w="4851"/>
      </w:tblGrid>
      <w:tr w:rsidR="00EA543D" w:rsidRPr="009F2C56" w14:paraId="180C0533" w14:textId="77777777">
        <w:trPr>
          <w:trHeight w:val="1080"/>
        </w:trPr>
        <w:tc>
          <w:tcPr>
            <w:tcW w:w="0" w:type="auto"/>
            <w:gridSpan w:val="2"/>
            <w:vAlign w:val="bottom"/>
          </w:tcPr>
          <w:p w14:paraId="12E5E196" w14:textId="77777777" w:rsidR="00EA543D" w:rsidRPr="009F2C56" w:rsidRDefault="00000000">
            <w:pPr>
              <w:keepNext/>
              <w:rPr>
                <w:lang w:val="ro-RO"/>
              </w:rPr>
            </w:pPr>
            <w:r w:rsidRPr="009F2C56">
              <w:rPr>
                <w:rFonts w:ascii="Cambria Bold" w:hAnsi="Cambria Bold"/>
                <w:b/>
                <w:lang w:val="ro-RO"/>
              </w:rPr>
              <w:t>Verificat,</w:t>
            </w:r>
          </w:p>
        </w:tc>
      </w:tr>
      <w:tr w:rsidR="00EA543D" w:rsidRPr="009F2C56" w14:paraId="292935D9" w14:textId="77777777">
        <w:trPr>
          <w:trHeight w:val="479"/>
        </w:trPr>
        <w:tc>
          <w:tcPr>
            <w:tcW w:w="0" w:type="auto"/>
            <w:vAlign w:val="center"/>
          </w:tcPr>
          <w:p w14:paraId="20302782" w14:textId="77777777" w:rsidR="00EA543D" w:rsidRPr="009F2C56" w:rsidRDefault="00000000">
            <w:pPr>
              <w:keepNext/>
              <w:rPr>
                <w:lang w:val="ro-RO"/>
              </w:rPr>
            </w:pPr>
            <w:r w:rsidRPr="009F2C56">
              <w:rPr>
                <w:rFonts w:ascii="Cambria Bold" w:hAnsi="Cambria Bold"/>
                <w:b/>
                <w:lang w:val="ro-RO"/>
              </w:rPr>
              <w:t>Evaluator 1 GAL _ _ _ _ _ _ _ _ _ _ _ _ _ _ _ _ _</w:t>
            </w:r>
          </w:p>
        </w:tc>
        <w:tc>
          <w:tcPr>
            <w:tcW w:w="0" w:type="auto"/>
            <w:vAlign w:val="center"/>
          </w:tcPr>
          <w:p w14:paraId="72685F9E" w14:textId="77777777" w:rsidR="00EA543D" w:rsidRPr="009F2C56" w:rsidRDefault="00000000">
            <w:pPr>
              <w:keepNext/>
              <w:jc w:val="right"/>
              <w:rPr>
                <w:lang w:val="ro-RO"/>
              </w:rPr>
            </w:pPr>
            <w:r w:rsidRPr="009F2C56">
              <w:rPr>
                <w:rFonts w:ascii="Cambria Bold" w:hAnsi="Cambria Bold"/>
                <w:b/>
                <w:lang w:val="ro-RO"/>
              </w:rPr>
              <w:t>Semnătura și data _ _ _ _ _ _ _ _ _ _ _ _ _ _ _ _ _</w:t>
            </w:r>
          </w:p>
        </w:tc>
      </w:tr>
      <w:tr w:rsidR="00EA543D" w:rsidRPr="009F2C56" w14:paraId="6E05D6B1" w14:textId="77777777">
        <w:trPr>
          <w:trHeight w:val="479"/>
        </w:trPr>
        <w:tc>
          <w:tcPr>
            <w:tcW w:w="0" w:type="auto"/>
            <w:vAlign w:val="center"/>
          </w:tcPr>
          <w:p w14:paraId="2D038CA4" w14:textId="77777777" w:rsidR="00EA543D" w:rsidRPr="009F2C56" w:rsidRDefault="00000000">
            <w:pPr>
              <w:keepNext/>
              <w:rPr>
                <w:lang w:val="ro-RO"/>
              </w:rPr>
            </w:pPr>
            <w:r w:rsidRPr="009F2C56">
              <w:rPr>
                <w:rFonts w:ascii="Cambria Bold" w:hAnsi="Cambria Bold"/>
                <w:b/>
                <w:lang w:val="ro-RO"/>
              </w:rPr>
              <w:t>Evaluator 2 GAL _ _ _ _ _ _ _ _ _ _ _ _ _ _ _ _ _</w:t>
            </w:r>
          </w:p>
        </w:tc>
        <w:tc>
          <w:tcPr>
            <w:tcW w:w="0" w:type="auto"/>
            <w:vAlign w:val="center"/>
          </w:tcPr>
          <w:p w14:paraId="7C373C00" w14:textId="77777777" w:rsidR="00EA543D" w:rsidRPr="009F2C56" w:rsidRDefault="00000000">
            <w:pPr>
              <w:keepNext/>
              <w:jc w:val="right"/>
              <w:rPr>
                <w:lang w:val="ro-RO"/>
              </w:rPr>
            </w:pPr>
            <w:r w:rsidRPr="009F2C56">
              <w:rPr>
                <w:rFonts w:ascii="Cambria Bold" w:hAnsi="Cambria Bold"/>
                <w:b/>
                <w:lang w:val="ro-RO"/>
              </w:rPr>
              <w:t>Semnătura și data _ _ _ _ _ _ _ _ _ _ _ _ _ _ _ _ _</w:t>
            </w:r>
          </w:p>
        </w:tc>
      </w:tr>
    </w:tbl>
    <w:p w14:paraId="710A2687" w14:textId="77777777" w:rsidR="00451C99" w:rsidRPr="009F2C56" w:rsidRDefault="00451C99">
      <w:pPr>
        <w:rPr>
          <w:lang w:val="ro-RO"/>
        </w:rPr>
      </w:pPr>
    </w:p>
    <w:sectPr w:rsidR="00451C99" w:rsidRPr="009F2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mbria Italic">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3F2A8F"/>
    <w:multiLevelType w:val="hybridMultilevel"/>
    <w:tmpl w:val="156E7ADC"/>
    <w:name w:val="disc"/>
    <w:lvl w:ilvl="0" w:tplc="E598B340">
      <w:start w:val="1"/>
      <w:numFmt w:val="bullet"/>
      <w:lvlText w:val="•"/>
      <w:lvlJc w:val="left"/>
      <w:pPr>
        <w:ind w:left="720" w:hanging="360"/>
      </w:pPr>
    </w:lvl>
    <w:lvl w:ilvl="1" w:tplc="0A9ECEE4">
      <w:start w:val="1"/>
      <w:numFmt w:val="bullet"/>
      <w:lvlText w:val="•"/>
      <w:lvlJc w:val="left"/>
      <w:pPr>
        <w:ind w:left="1440" w:hanging="360"/>
      </w:pPr>
    </w:lvl>
    <w:lvl w:ilvl="2" w:tplc="B9380D58">
      <w:start w:val="1"/>
      <w:numFmt w:val="bullet"/>
      <w:lvlText w:val="•"/>
      <w:lvlJc w:val="left"/>
      <w:pPr>
        <w:ind w:left="2160" w:hanging="360"/>
      </w:pPr>
    </w:lvl>
    <w:lvl w:ilvl="3" w:tplc="6F5A3570">
      <w:start w:val="1"/>
      <w:numFmt w:val="bullet"/>
      <w:lvlText w:val="•"/>
      <w:lvlJc w:val="left"/>
      <w:pPr>
        <w:ind w:left="2880" w:hanging="360"/>
      </w:pPr>
    </w:lvl>
    <w:lvl w:ilvl="4" w:tplc="50263178">
      <w:start w:val="1"/>
      <w:numFmt w:val="bullet"/>
      <w:lvlText w:val="•"/>
      <w:lvlJc w:val="left"/>
      <w:pPr>
        <w:ind w:left="3600" w:hanging="360"/>
      </w:pPr>
    </w:lvl>
    <w:lvl w:ilvl="5" w:tplc="3EA80902">
      <w:start w:val="1"/>
      <w:numFmt w:val="bullet"/>
      <w:lvlText w:val="•"/>
      <w:lvlJc w:val="left"/>
      <w:pPr>
        <w:ind w:left="4320" w:hanging="360"/>
      </w:pPr>
    </w:lvl>
    <w:lvl w:ilvl="6" w:tplc="FB628916">
      <w:start w:val="1"/>
      <w:numFmt w:val="bullet"/>
      <w:lvlText w:val="•"/>
      <w:lvlJc w:val="left"/>
      <w:pPr>
        <w:ind w:left="5040" w:hanging="360"/>
      </w:pPr>
    </w:lvl>
    <w:lvl w:ilvl="7" w:tplc="B29ED3D4">
      <w:start w:val="1"/>
      <w:numFmt w:val="bullet"/>
      <w:lvlText w:val="•"/>
      <w:lvlJc w:val="left"/>
      <w:pPr>
        <w:ind w:left="5760" w:hanging="360"/>
      </w:pPr>
    </w:lvl>
    <w:lvl w:ilvl="8" w:tplc="FAE272AC">
      <w:start w:val="1"/>
      <w:numFmt w:val="bullet"/>
      <w:lvlText w:val="•"/>
      <w:lvlJc w:val="left"/>
      <w:pPr>
        <w:ind w:left="6480" w:hanging="360"/>
      </w:pPr>
    </w:lvl>
  </w:abstractNum>
  <w:num w:numId="1" w16cid:durableId="6765224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EA543D"/>
    <w:rsid w:val="00451C99"/>
    <w:rsid w:val="00471C02"/>
    <w:rsid w:val="009F2C56"/>
    <w:rsid w:val="00EA5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859AA"/>
  <w15:docId w15:val="{65216E04-49CC-447A-AAEA-633A9E66C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6256</Words>
  <Characters>35664</Characters>
  <Application>Microsoft Office Word</Application>
  <DocSecurity>0</DocSecurity>
  <Lines>297</Lines>
  <Paragraphs>83</Paragraphs>
  <ScaleCrop>false</ScaleCrop>
  <Company/>
  <LinksUpToDate>false</LinksUpToDate>
  <CharactersWithSpaces>41837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Furtuna Simona</cp:lastModifiedBy>
  <cp:revision>3</cp:revision>
  <dcterms:created xsi:type="dcterms:W3CDTF">2025-08-11T09:52:00Z</dcterms:created>
  <dcterms:modified xsi:type="dcterms:W3CDTF">2025-08-11T09:59:00Z</dcterms:modified>
</cp:coreProperties>
</file>